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ins w:id="0" w:author="user" w:date="2025-10-30T16:31:45Z"/>
          <w:rFonts w:ascii="方正小标宋简体" w:eastAsia="方正小标宋简体"/>
          <w:color w:val="000000" w:themeColor="text1"/>
          <w:sz w:val="36"/>
          <w:szCs w:val="32"/>
        </w:rPr>
      </w:pPr>
    </w:p>
    <w:p>
      <w:pPr>
        <w:jc w:val="center"/>
        <w:rPr>
          <w:rFonts w:ascii="方正小标宋简体" w:eastAsia="方正小标宋简体"/>
          <w:color w:val="000000" w:themeColor="text1"/>
          <w:sz w:val="36"/>
          <w:szCs w:val="32"/>
        </w:rPr>
      </w:pPr>
    </w:p>
    <w:p>
      <w:pPr>
        <w:jc w:val="center"/>
        <w:rPr>
          <w:rFonts w:ascii="方正小标宋简体" w:eastAsia="方正小标宋简体"/>
          <w:color w:val="000000" w:themeColor="text1"/>
          <w:sz w:val="36"/>
          <w:szCs w:val="32"/>
        </w:rPr>
      </w:pPr>
      <w:bookmarkStart w:id="12" w:name="_GoBack"/>
      <w:bookmarkEnd w:id="12"/>
    </w:p>
    <w:p>
      <w:pPr>
        <w:jc w:val="center"/>
        <w:rPr>
          <w:rFonts w:ascii="方正小标宋简体" w:eastAsia="方正小标宋简体"/>
          <w:color w:val="000000" w:themeColor="text1"/>
          <w:sz w:val="36"/>
          <w:szCs w:val="32"/>
        </w:rPr>
      </w:pPr>
    </w:p>
    <w:p>
      <w:pPr>
        <w:jc w:val="center"/>
        <w:rPr>
          <w:rFonts w:ascii="方正小标宋简体" w:eastAsia="方正小标宋简体"/>
          <w:color w:val="000000" w:themeColor="text1"/>
          <w:sz w:val="36"/>
          <w:szCs w:val="32"/>
        </w:rPr>
      </w:pPr>
    </w:p>
    <w:p>
      <w:pPr>
        <w:spacing w:line="620" w:lineRule="exact"/>
        <w:jc w:val="center"/>
        <w:rPr>
          <w:rFonts w:ascii="方正小标宋简体" w:eastAsia="方正小标宋简体"/>
          <w:color w:val="000000" w:themeColor="text1"/>
          <w:sz w:val="36"/>
          <w:szCs w:val="32"/>
        </w:rPr>
      </w:pPr>
      <w:r>
        <w:rPr>
          <w:rFonts w:hint="eastAsia" w:ascii="方正小标宋简体" w:eastAsia="方正小标宋简体"/>
          <w:color w:val="000000" w:themeColor="text1"/>
          <w:sz w:val="36"/>
          <w:szCs w:val="32"/>
        </w:rPr>
        <w:t>深入贯彻落实中央八项规定精神</w:t>
      </w:r>
    </w:p>
    <w:p>
      <w:pPr>
        <w:spacing w:line="620" w:lineRule="exact"/>
        <w:jc w:val="center"/>
        <w:rPr>
          <w:rFonts w:ascii="方正小标宋简体" w:eastAsia="方正小标宋简体"/>
          <w:color w:val="000000" w:themeColor="text1"/>
          <w:sz w:val="36"/>
          <w:szCs w:val="32"/>
        </w:rPr>
      </w:pPr>
      <w:r>
        <w:rPr>
          <w:rFonts w:hint="eastAsia" w:ascii="方正小标宋简体" w:eastAsia="方正小标宋简体"/>
          <w:color w:val="000000" w:themeColor="text1"/>
          <w:sz w:val="36"/>
          <w:szCs w:val="32"/>
        </w:rPr>
        <w:t>以作风建设新成效推动司法审判工作高质量发展</w:t>
      </w:r>
    </w:p>
    <w:p>
      <w:pPr>
        <w:spacing w:line="620" w:lineRule="exact"/>
        <w:jc w:val="center"/>
        <w:rPr>
          <w:rFonts w:ascii="方正小标宋简体" w:eastAsia="方正小标宋简体"/>
          <w:bCs/>
          <w:color w:val="000000" w:themeColor="text1"/>
          <w:sz w:val="32"/>
          <w:szCs w:val="48"/>
        </w:rPr>
      </w:pPr>
      <w:r>
        <w:rPr>
          <w:rFonts w:hint="eastAsia" w:ascii="方正小标宋简体" w:eastAsia="方正小标宋简体"/>
          <w:bCs/>
          <w:color w:val="000000" w:themeColor="text1"/>
          <w:sz w:val="32"/>
          <w:szCs w:val="48"/>
        </w:rPr>
        <w:t>——深入贯彻中央八项规定精神学习教育</w:t>
      </w:r>
    </w:p>
    <w:p>
      <w:pPr>
        <w:spacing w:line="620" w:lineRule="exact"/>
        <w:jc w:val="center"/>
        <w:rPr>
          <w:rFonts w:ascii="方正小标宋简体" w:eastAsia="方正小标宋简体"/>
          <w:bCs/>
          <w:color w:val="000000" w:themeColor="text1"/>
          <w:sz w:val="32"/>
          <w:szCs w:val="48"/>
        </w:rPr>
      </w:pPr>
      <w:r>
        <w:rPr>
          <w:rFonts w:hint="eastAsia" w:ascii="方正小标宋简体" w:eastAsia="方正小标宋简体"/>
          <w:bCs/>
          <w:color w:val="000000" w:themeColor="text1"/>
          <w:sz w:val="32"/>
          <w:szCs w:val="48"/>
        </w:rPr>
        <w:t>专题党课</w:t>
      </w:r>
    </w:p>
    <w:p>
      <w:pPr>
        <w:spacing w:line="620" w:lineRule="exact"/>
        <w:ind w:firstLine="640" w:firstLineChars="200"/>
        <w:jc w:val="center"/>
        <w:rPr>
          <w:rFonts w:ascii="楷体" w:hAnsi="楷体" w:eastAsia="楷体" w:cs="楷体"/>
          <w:color w:val="000000" w:themeColor="text1"/>
          <w:sz w:val="32"/>
          <w:szCs w:val="40"/>
        </w:rPr>
      </w:pPr>
    </w:p>
    <w:p>
      <w:pPr>
        <w:spacing w:line="620" w:lineRule="exact"/>
        <w:ind w:firstLine="640" w:firstLineChars="200"/>
        <w:jc w:val="center"/>
        <w:rPr>
          <w:rFonts w:ascii="楷体" w:hAnsi="楷体" w:eastAsia="楷体" w:cs="楷体"/>
          <w:color w:val="000000" w:themeColor="text1"/>
          <w:sz w:val="32"/>
          <w:szCs w:val="40"/>
        </w:rPr>
      </w:pPr>
    </w:p>
    <w:p>
      <w:pPr>
        <w:spacing w:line="620" w:lineRule="exact"/>
        <w:ind w:firstLine="640" w:firstLineChars="200"/>
        <w:jc w:val="center"/>
        <w:rPr>
          <w:rFonts w:ascii="楷体" w:hAnsi="楷体" w:eastAsia="楷体" w:cs="楷体"/>
          <w:color w:val="000000" w:themeColor="text1"/>
          <w:sz w:val="32"/>
          <w:szCs w:val="40"/>
        </w:rPr>
      </w:pPr>
    </w:p>
    <w:p>
      <w:pPr>
        <w:spacing w:line="620" w:lineRule="exact"/>
        <w:ind w:firstLine="640" w:firstLineChars="200"/>
        <w:jc w:val="center"/>
        <w:rPr>
          <w:rFonts w:ascii="楷体" w:hAnsi="楷体" w:eastAsia="楷体" w:cs="楷体"/>
          <w:color w:val="000000" w:themeColor="text1"/>
          <w:sz w:val="32"/>
          <w:szCs w:val="40"/>
        </w:rPr>
      </w:pPr>
    </w:p>
    <w:p>
      <w:pPr>
        <w:widowControl/>
        <w:spacing w:line="620" w:lineRule="exact"/>
        <w:ind w:firstLine="420" w:firstLineChars="200"/>
        <w:jc w:val="left"/>
        <w:rPr>
          <w:color w:val="000000" w:themeColor="text1"/>
        </w:rPr>
      </w:pPr>
    </w:p>
    <w:p>
      <w:pPr>
        <w:spacing w:line="620" w:lineRule="exact"/>
        <w:jc w:val="center"/>
        <w:rPr>
          <w:rFonts w:ascii="楷体_GB2312" w:hAnsi="黑体" w:eastAsia="楷体_GB2312"/>
          <w:b/>
          <w:color w:val="000000" w:themeColor="text1"/>
          <w:sz w:val="36"/>
          <w:szCs w:val="36"/>
        </w:rPr>
      </w:pPr>
      <w:r>
        <w:rPr>
          <w:rFonts w:hint="eastAsia" w:ascii="楷体_GB2312" w:hAnsi="黑体" w:eastAsia="楷体_GB2312"/>
          <w:b/>
          <w:color w:val="000000" w:themeColor="text1"/>
          <w:sz w:val="36"/>
          <w:szCs w:val="36"/>
        </w:rPr>
        <w:t>平谷法院党组书记、院长 齐晓丹</w:t>
      </w:r>
    </w:p>
    <w:p>
      <w:pPr>
        <w:ind w:firstLine="720" w:firstLineChars="200"/>
        <w:jc w:val="center"/>
        <w:rPr>
          <w:rFonts w:ascii="楷体" w:hAnsi="楷体" w:eastAsia="楷体" w:cs="楷体"/>
          <w:color w:val="000000" w:themeColor="text1"/>
          <w:sz w:val="36"/>
          <w:szCs w:val="40"/>
        </w:rPr>
      </w:pPr>
    </w:p>
    <w:p>
      <w:pPr>
        <w:ind w:firstLine="720" w:firstLineChars="200"/>
        <w:jc w:val="center"/>
        <w:rPr>
          <w:rFonts w:ascii="楷体" w:hAnsi="楷体" w:eastAsia="楷体" w:cs="楷体"/>
          <w:color w:val="000000" w:themeColor="text1"/>
          <w:sz w:val="36"/>
          <w:szCs w:val="40"/>
        </w:rPr>
      </w:pPr>
    </w:p>
    <w:p>
      <w:pPr>
        <w:ind w:firstLine="720" w:firstLineChars="200"/>
        <w:jc w:val="center"/>
        <w:rPr>
          <w:rFonts w:ascii="楷体" w:hAnsi="楷体" w:eastAsia="楷体" w:cs="楷体"/>
          <w:color w:val="000000" w:themeColor="text1"/>
          <w:sz w:val="36"/>
          <w:szCs w:val="40"/>
        </w:rPr>
      </w:pPr>
    </w:p>
    <w:p>
      <w:pPr>
        <w:ind w:firstLine="720" w:firstLineChars="200"/>
        <w:jc w:val="center"/>
        <w:rPr>
          <w:rFonts w:ascii="楷体" w:hAnsi="楷体" w:eastAsia="楷体" w:cs="楷体"/>
          <w:color w:val="000000" w:themeColor="text1"/>
          <w:sz w:val="36"/>
          <w:szCs w:val="40"/>
        </w:rPr>
      </w:pPr>
    </w:p>
    <w:p>
      <w:pPr>
        <w:ind w:firstLine="720" w:firstLineChars="200"/>
        <w:jc w:val="center"/>
        <w:rPr>
          <w:rFonts w:ascii="楷体" w:hAnsi="楷体" w:eastAsia="楷体" w:cs="楷体"/>
          <w:color w:val="000000" w:themeColor="text1"/>
          <w:sz w:val="36"/>
          <w:szCs w:val="40"/>
        </w:rPr>
      </w:pPr>
    </w:p>
    <w:p>
      <w:pPr>
        <w:ind w:firstLine="720" w:firstLineChars="200"/>
        <w:jc w:val="center"/>
        <w:rPr>
          <w:rFonts w:ascii="楷体" w:hAnsi="楷体" w:eastAsia="楷体" w:cs="楷体"/>
          <w:color w:val="000000" w:themeColor="text1"/>
          <w:sz w:val="36"/>
          <w:szCs w:val="40"/>
        </w:rPr>
      </w:pPr>
    </w:p>
    <w:p>
      <w:pPr>
        <w:widowControl/>
        <w:jc w:val="center"/>
        <w:rPr>
          <w:rFonts w:ascii="楷体" w:hAnsi="楷体" w:eastAsia="楷体" w:cs="楷体"/>
          <w:b/>
          <w:color w:val="000000" w:themeColor="text1"/>
          <w:sz w:val="36"/>
          <w:szCs w:val="40"/>
        </w:rPr>
      </w:pPr>
      <w:bookmarkStart w:id="0" w:name="_Toc106701740"/>
      <w:bookmarkStart w:id="1" w:name="_Toc75769780"/>
      <w:r>
        <w:rPr>
          <w:rFonts w:hint="eastAsia" w:ascii="楷体" w:hAnsi="楷体" w:eastAsia="楷体" w:cs="楷体"/>
          <w:b/>
          <w:color w:val="000000" w:themeColor="text1"/>
          <w:sz w:val="36"/>
          <w:szCs w:val="40"/>
        </w:rPr>
        <w:t>2025年6月</w:t>
      </w:r>
      <w:bookmarkEnd w:id="0"/>
      <w:bookmarkEnd w:id="1"/>
    </w:p>
    <w:p>
      <w:pPr>
        <w:widowControl/>
        <w:jc w:val="center"/>
        <w:rPr>
          <w:rFonts w:ascii="楷体" w:hAnsi="楷体" w:eastAsia="楷体" w:cs="楷体"/>
          <w:b/>
          <w:color w:val="000000" w:themeColor="text1"/>
          <w:sz w:val="36"/>
          <w:szCs w:val="40"/>
        </w:rPr>
      </w:pPr>
    </w:p>
    <w:p>
      <w:pPr>
        <w:jc w:val="center"/>
        <w:rPr>
          <w:rFonts w:ascii="方正小标宋简体" w:hAnsi="宋体" w:eastAsia="方正小标宋简体"/>
          <w:b/>
          <w:bCs/>
          <w:color w:val="000000" w:themeColor="text1"/>
          <w:sz w:val="56"/>
          <w:szCs w:val="48"/>
        </w:rPr>
      </w:pPr>
    </w:p>
    <w:p>
      <w:pPr>
        <w:jc w:val="center"/>
        <w:rPr>
          <w:rFonts w:ascii="方正小标宋简体" w:hAnsi="宋体" w:eastAsia="方正小标宋简体"/>
          <w:b/>
          <w:bCs/>
          <w:color w:val="000000" w:themeColor="text1"/>
          <w:sz w:val="56"/>
          <w:szCs w:val="48"/>
        </w:rPr>
      </w:pPr>
      <w:r>
        <w:rPr>
          <w:rFonts w:hint="eastAsia" w:ascii="方正小标宋简体" w:hAnsi="宋体" w:eastAsia="方正小标宋简体"/>
          <w:b/>
          <w:bCs/>
          <w:color w:val="000000" w:themeColor="text1"/>
          <w:sz w:val="56"/>
          <w:szCs w:val="48"/>
        </w:rPr>
        <w:t>目 录</w:t>
      </w:r>
    </w:p>
    <w:sdt>
      <w:sdtPr>
        <w:rPr>
          <w:rFonts w:asciiTheme="minorHAnsi" w:hAnsiTheme="minorHAnsi" w:eastAsiaTheme="minorEastAsia" w:cstheme="minorBidi"/>
          <w:b w:val="0"/>
          <w:bCs w:val="0"/>
          <w:color w:val="000000" w:themeColor="text1"/>
          <w:kern w:val="2"/>
          <w:sz w:val="21"/>
          <w:szCs w:val="22"/>
          <w:lang w:val="zh-CN"/>
        </w:rPr>
        <w:id w:val="1221383"/>
        <w:docPartObj>
          <w:docPartGallery w:val="Table of Contents"/>
          <w:docPartUnique/>
        </w:docPartObj>
      </w:sdtPr>
      <w:sdtEndPr>
        <w:rPr>
          <w:rFonts w:hint="eastAsia" w:ascii="仿宋_GB2312" w:eastAsia="仿宋_GB2312" w:hAnsiTheme="minorHAnsi" w:cstheme="minorBidi"/>
          <w:b w:val="0"/>
          <w:bCs w:val="0"/>
          <w:color w:val="000000" w:themeColor="text1"/>
          <w:kern w:val="2"/>
          <w:sz w:val="32"/>
          <w:szCs w:val="36"/>
          <w:lang w:val="en-US"/>
        </w:rPr>
      </w:sdtEndPr>
      <w:sdtContent>
        <w:p>
          <w:pPr>
            <w:pStyle w:val="24"/>
            <w:rPr>
              <w:color w:val="000000" w:themeColor="text1"/>
            </w:rPr>
          </w:pPr>
        </w:p>
        <w:p>
          <w:pPr>
            <w:pStyle w:val="9"/>
            <w:rPr>
              <w:b w:val="0"/>
              <w:color w:val="000000" w:themeColor="text1"/>
              <w:szCs w:val="36"/>
            </w:rPr>
          </w:pPr>
          <w:r>
            <w:rPr>
              <w:rFonts w:ascii="仿宋_GB2312" w:eastAsia="仿宋_GB2312"/>
              <w:color w:val="000000" w:themeColor="text1"/>
              <w:szCs w:val="36"/>
            </w:rPr>
            <w:fldChar w:fldCharType="begin"/>
          </w:r>
          <w:r>
            <w:rPr>
              <w:rFonts w:ascii="仿宋_GB2312" w:eastAsia="仿宋_GB2312"/>
              <w:color w:val="000000" w:themeColor="text1"/>
              <w:szCs w:val="36"/>
            </w:rPr>
            <w:instrText xml:space="preserve"> TOC \o "1-3" \h \z \u </w:instrText>
          </w:r>
          <w:r>
            <w:rPr>
              <w:rFonts w:ascii="仿宋_GB2312" w:eastAsia="仿宋_GB2312"/>
              <w:color w:val="000000" w:themeColor="text1"/>
              <w:szCs w:val="36"/>
            </w:rPr>
            <w:fldChar w:fldCharType="separate"/>
          </w:r>
          <w:r>
            <w:fldChar w:fldCharType="begin"/>
          </w:r>
          <w:r>
            <w:instrText xml:space="preserve"> HYPERLINK \l "_Toc201738353" </w:instrText>
          </w:r>
          <w:r>
            <w:fldChar w:fldCharType="separate"/>
          </w:r>
          <w:r>
            <w:rPr>
              <w:rStyle w:val="15"/>
              <w:rFonts w:hint="eastAsia"/>
              <w:b w:val="0"/>
              <w:color w:val="000000" w:themeColor="text1"/>
              <w:szCs w:val="36"/>
            </w:rPr>
            <w:t>一、深刻认识中央八项规定出台的历史背景与重大意义</w:t>
          </w:r>
          <w:r>
            <w:rPr>
              <w:b w:val="0"/>
              <w:color w:val="000000" w:themeColor="text1"/>
              <w:szCs w:val="36"/>
            </w:rPr>
            <w:tab/>
          </w:r>
          <w:r>
            <w:rPr>
              <w:b w:val="0"/>
              <w:color w:val="000000" w:themeColor="text1"/>
              <w:szCs w:val="36"/>
            </w:rPr>
            <w:fldChar w:fldCharType="begin"/>
          </w:r>
          <w:r>
            <w:rPr>
              <w:b w:val="0"/>
              <w:color w:val="000000" w:themeColor="text1"/>
              <w:szCs w:val="36"/>
            </w:rPr>
            <w:instrText xml:space="preserve"> PAGEREF _Toc201738353 \h </w:instrText>
          </w:r>
          <w:r>
            <w:rPr>
              <w:b w:val="0"/>
              <w:color w:val="000000" w:themeColor="text1"/>
              <w:szCs w:val="36"/>
            </w:rPr>
            <w:fldChar w:fldCharType="separate"/>
          </w:r>
          <w:r>
            <w:rPr>
              <w:b w:val="0"/>
              <w:color w:val="000000" w:themeColor="text1"/>
              <w:szCs w:val="36"/>
            </w:rPr>
            <w:t>1</w:t>
          </w:r>
          <w:r>
            <w:rPr>
              <w:b w:val="0"/>
              <w:color w:val="000000" w:themeColor="text1"/>
              <w:szCs w:val="36"/>
            </w:rPr>
            <w:fldChar w:fldCharType="end"/>
          </w:r>
          <w:r>
            <w:rPr>
              <w:b w:val="0"/>
              <w:color w:val="000000" w:themeColor="text1"/>
              <w:szCs w:val="36"/>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"_Toc201738354" </w:instrText>
          </w:r>
          <w:r>
            <w:fldChar w:fldCharType="separate"/>
          </w:r>
          <w:r>
            <w:rPr>
              <w:rStyle w:val="15"/>
              <w:rFonts w:hint="eastAsia" w:ascii="仿宋_GB2312" w:eastAsia="仿宋_GB2312"/>
              <w:b/>
              <w:color w:val="000000" w:themeColor="text1"/>
              <w:sz w:val="32"/>
              <w:szCs w:val="36"/>
            </w:rPr>
            <w:t>（一）党的作风建设的历史沿革</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_Toc201738354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2</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"_Toc201738355" </w:instrText>
          </w:r>
          <w:r>
            <w:fldChar w:fldCharType="separate"/>
          </w:r>
          <w:r>
            <w:rPr>
              <w:rStyle w:val="15"/>
              <w:rFonts w:hint="eastAsia" w:ascii="仿宋_GB2312" w:eastAsia="仿宋_GB2312"/>
              <w:b/>
              <w:color w:val="000000" w:themeColor="text1"/>
              <w:sz w:val="32"/>
              <w:szCs w:val="36"/>
            </w:rPr>
            <w:t>（二）贯彻中央八项规定精神的重大意义</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_Toc201738355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7</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9"/>
            <w:rPr>
              <w:rStyle w:val="15"/>
              <w:color w:val="000000" w:themeColor="text1"/>
            </w:rPr>
          </w:pPr>
          <w:r>
            <w:fldChar w:fldCharType="begin"/>
          </w:r>
          <w:r>
            <w:instrText xml:space="preserve"> HYPERLINK \l "_Toc201738356" </w:instrText>
          </w:r>
          <w:r>
            <w:fldChar w:fldCharType="separate"/>
          </w:r>
          <w:r>
            <w:rPr>
              <w:rStyle w:val="15"/>
              <w:rFonts w:hint="eastAsia"/>
              <w:b w:val="0"/>
              <w:color w:val="000000" w:themeColor="text1"/>
              <w:szCs w:val="36"/>
            </w:rPr>
            <w:t>二、全面把握中央八项规定精神的核心内容与实践要求</w:t>
          </w:r>
          <w:r>
            <w:rPr>
              <w:rStyle w:val="15"/>
              <w:color w:val="000000" w:themeColor="text1"/>
            </w:rPr>
            <w:tab/>
          </w:r>
          <w:r>
            <w:rPr>
              <w:rStyle w:val="15"/>
              <w:color w:val="000000" w:themeColor="text1"/>
            </w:rPr>
            <w:fldChar w:fldCharType="begin"/>
          </w:r>
          <w:r>
            <w:rPr>
              <w:rStyle w:val="15"/>
              <w:color w:val="000000" w:themeColor="text1"/>
            </w:rPr>
            <w:instrText xml:space="preserve"> PAGEREF _Toc201738356 \h </w:instrText>
          </w:r>
          <w:r>
            <w:rPr>
              <w:rStyle w:val="15"/>
              <w:color w:val="000000" w:themeColor="text1"/>
            </w:rPr>
            <w:fldChar w:fldCharType="separate"/>
          </w:r>
          <w:r>
            <w:rPr>
              <w:rStyle w:val="15"/>
              <w:color w:val="000000" w:themeColor="text1"/>
            </w:rPr>
            <w:t>10</w:t>
          </w:r>
          <w:r>
            <w:rPr>
              <w:rStyle w:val="15"/>
              <w:color w:val="000000" w:themeColor="text1"/>
            </w:rPr>
            <w:fldChar w:fldCharType="end"/>
          </w:r>
          <w:r>
            <w:rPr>
              <w:rStyle w:val="15"/>
              <w:color w:val="000000" w:themeColor="text1"/>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"_Toc201738357" </w:instrText>
          </w:r>
          <w:r>
            <w:fldChar w:fldCharType="separate"/>
          </w:r>
          <w:r>
            <w:rPr>
              <w:rStyle w:val="15"/>
              <w:rFonts w:hint="eastAsia" w:ascii="仿宋_GB2312" w:eastAsia="仿宋_GB2312"/>
              <w:b/>
              <w:color w:val="000000" w:themeColor="text1"/>
              <w:sz w:val="32"/>
              <w:szCs w:val="36"/>
            </w:rPr>
            <w:t>（一）中央八项规定</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_Toc201738357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10</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"_Toc201738358" </w:instrText>
          </w:r>
          <w:r>
            <w:fldChar w:fldCharType="separate"/>
          </w:r>
          <w:r>
            <w:rPr>
              <w:rStyle w:val="15"/>
              <w:rFonts w:hint="eastAsia" w:ascii="仿宋_GB2312" w:eastAsia="仿宋_GB2312"/>
              <w:b/>
              <w:color w:val="000000" w:themeColor="text1"/>
              <w:sz w:val="32"/>
              <w:szCs w:val="36"/>
            </w:rPr>
            <w:t>（二）中央八项规定精神</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_Toc201738358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12</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9"/>
            <w:rPr>
              <w:rStyle w:val="15"/>
              <w:color w:val="000000" w:themeColor="text1"/>
            </w:rPr>
          </w:pPr>
          <w:r>
            <w:fldChar w:fldCharType="begin"/>
          </w:r>
          <w:r>
            <w:instrText xml:space="preserve"> HYPERLINK \l "_Toc201738359" </w:instrText>
          </w:r>
          <w:r>
            <w:fldChar w:fldCharType="separate"/>
          </w:r>
          <w:r>
            <w:rPr>
              <w:rStyle w:val="15"/>
              <w:rFonts w:hint="eastAsia"/>
              <w:b w:val="0"/>
              <w:color w:val="000000" w:themeColor="text1"/>
              <w:szCs w:val="36"/>
            </w:rPr>
            <w:t>三、在新征程上推动中央八项规定精神在人民法院落地生根</w:t>
          </w:r>
          <w:r>
            <w:rPr>
              <w:rStyle w:val="15"/>
              <w:color w:val="000000" w:themeColor="text1"/>
            </w:rPr>
            <w:tab/>
          </w:r>
          <w:r>
            <w:rPr>
              <w:rStyle w:val="15"/>
              <w:color w:val="000000" w:themeColor="text1"/>
            </w:rPr>
            <w:fldChar w:fldCharType="begin"/>
          </w:r>
          <w:r>
            <w:rPr>
              <w:rStyle w:val="15"/>
              <w:color w:val="000000" w:themeColor="text1"/>
            </w:rPr>
            <w:instrText xml:space="preserve"> PAGEREF _Toc201738359 \h </w:instrText>
          </w:r>
          <w:r>
            <w:rPr>
              <w:rStyle w:val="15"/>
              <w:color w:val="000000" w:themeColor="text1"/>
            </w:rPr>
            <w:fldChar w:fldCharType="separate"/>
          </w:r>
          <w:r>
            <w:rPr>
              <w:rStyle w:val="15"/>
              <w:color w:val="000000" w:themeColor="text1"/>
            </w:rPr>
            <w:t>19</w:t>
          </w:r>
          <w:r>
            <w:rPr>
              <w:rStyle w:val="15"/>
              <w:color w:val="000000" w:themeColor="text1"/>
            </w:rPr>
            <w:fldChar w:fldCharType="end"/>
          </w:r>
          <w:r>
            <w:rPr>
              <w:rStyle w:val="15"/>
              <w:color w:val="000000" w:themeColor="text1"/>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"_Toc201738360" </w:instrText>
          </w:r>
          <w:r>
            <w:fldChar w:fldCharType="separate"/>
          </w:r>
          <w:r>
            <w:rPr>
              <w:rStyle w:val="15"/>
              <w:rFonts w:hint="eastAsia" w:ascii="仿宋_GB2312" w:eastAsia="仿宋_GB2312"/>
              <w:b/>
              <w:color w:val="000000" w:themeColor="text1"/>
              <w:sz w:val="32"/>
              <w:szCs w:val="36"/>
            </w:rPr>
            <w:t>（一）提高政治站位，确保正确政治方向</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_Toc201738360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20</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"_Toc201738361" </w:instrText>
          </w:r>
          <w:r>
            <w:fldChar w:fldCharType="separate"/>
          </w:r>
          <w:r>
            <w:rPr>
              <w:rStyle w:val="15"/>
              <w:rFonts w:hint="eastAsia" w:ascii="仿宋_GB2312" w:eastAsia="仿宋_GB2312"/>
              <w:b/>
              <w:color w:val="000000" w:themeColor="text1"/>
              <w:sz w:val="32"/>
              <w:szCs w:val="36"/>
            </w:rPr>
            <w:t>（二）聚焦主责主业，实现工作高质量发展</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_Toc201738361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22</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pStyle w:val="11"/>
            <w:tabs>
              <w:tab w:val="right" w:leader="dot" w:pos="8296"/>
            </w:tabs>
            <w:rPr>
              <w:rFonts w:ascii="仿宋_GB2312" w:eastAsia="仿宋_GB2312"/>
              <w:b/>
              <w:color w:val="000000" w:themeColor="text1"/>
              <w:sz w:val="32"/>
              <w:szCs w:val="36"/>
            </w:rPr>
          </w:pPr>
          <w:r>
            <w:fldChar w:fldCharType="begin"/>
          </w:r>
          <w:r>
            <w:instrText xml:space="preserve"> HYPERLINK \l "_Toc201738362" </w:instrText>
          </w:r>
          <w:r>
            <w:fldChar w:fldCharType="separate"/>
          </w:r>
          <w:r>
            <w:rPr>
              <w:rStyle w:val="15"/>
              <w:rFonts w:hint="eastAsia" w:ascii="仿宋_GB2312" w:eastAsia="仿宋_GB2312"/>
              <w:b/>
              <w:color w:val="000000" w:themeColor="text1"/>
              <w:sz w:val="32"/>
              <w:szCs w:val="36"/>
            </w:rPr>
            <w:t>（三）坚持从严治院，营造干事创业氛围</w:t>
          </w:r>
          <w:r>
            <w:rPr>
              <w:rFonts w:ascii="仿宋_GB2312" w:eastAsia="仿宋_GB2312"/>
              <w:b/>
              <w:color w:val="000000" w:themeColor="text1"/>
              <w:sz w:val="32"/>
              <w:szCs w:val="36"/>
            </w:rPr>
            <w:tab/>
          </w:r>
          <w:r>
            <w:rPr>
              <w:rFonts w:ascii="仿宋_GB2312" w:eastAsia="仿宋_GB2312"/>
              <w:b/>
              <w:color w:val="000000" w:themeColor="text1"/>
              <w:sz w:val="32"/>
              <w:szCs w:val="36"/>
            </w:rPr>
            <w:fldChar w:fldCharType="begin"/>
          </w:r>
          <w:r>
            <w:rPr>
              <w:rFonts w:ascii="仿宋_GB2312" w:eastAsia="仿宋_GB2312"/>
              <w:b/>
              <w:color w:val="000000" w:themeColor="text1"/>
              <w:sz w:val="32"/>
              <w:szCs w:val="36"/>
            </w:rPr>
            <w:instrText xml:space="preserve"> PAGEREF _Toc201738362 \h </w:instrText>
          </w:r>
          <w:r>
            <w:rPr>
              <w:rFonts w:ascii="仿宋_GB2312" w:eastAsia="仿宋_GB2312"/>
              <w:b/>
              <w:color w:val="000000" w:themeColor="text1"/>
              <w:sz w:val="32"/>
              <w:szCs w:val="36"/>
            </w:rPr>
            <w:fldChar w:fldCharType="separate"/>
          </w:r>
          <w:r>
            <w:rPr>
              <w:rFonts w:ascii="仿宋_GB2312" w:eastAsia="仿宋_GB2312"/>
              <w:b/>
              <w:color w:val="000000" w:themeColor="text1"/>
              <w:sz w:val="32"/>
              <w:szCs w:val="36"/>
            </w:rPr>
            <w:t>25</w:t>
          </w:r>
          <w:r>
            <w:rPr>
              <w:rFonts w:ascii="仿宋_GB2312" w:eastAsia="仿宋_GB2312"/>
              <w:b/>
              <w:color w:val="000000" w:themeColor="text1"/>
              <w:sz w:val="32"/>
              <w:szCs w:val="36"/>
            </w:rPr>
            <w:fldChar w:fldCharType="end"/>
          </w:r>
          <w:r>
            <w:rPr>
              <w:rFonts w:ascii="仿宋_GB2312" w:eastAsia="仿宋_GB2312"/>
              <w:b/>
              <w:color w:val="000000" w:themeColor="text1"/>
              <w:sz w:val="32"/>
              <w:szCs w:val="36"/>
            </w:rPr>
            <w:fldChar w:fldCharType="end"/>
          </w:r>
        </w:p>
        <w:p>
          <w:pPr>
            <w:rPr>
              <w:rFonts w:ascii="仿宋_GB2312" w:eastAsia="仿宋_GB2312"/>
              <w:color w:val="000000" w:themeColor="text1"/>
              <w:sz w:val="32"/>
              <w:szCs w:val="36"/>
            </w:rPr>
          </w:pPr>
          <w:r>
            <w:rPr>
              <w:rFonts w:ascii="仿宋_GB2312" w:eastAsia="仿宋_GB2312"/>
              <w:color w:val="000000" w:themeColor="text1"/>
              <w:sz w:val="32"/>
              <w:szCs w:val="36"/>
            </w:rPr>
            <w:fldChar w:fldCharType="end"/>
          </w:r>
        </w:p>
      </w:sdtContent>
    </w:sdt>
    <w:p>
      <w:pPr>
        <w:jc w:val="center"/>
        <w:rPr>
          <w:rFonts w:ascii="仿宋_GB2312" w:hAnsi="楷体" w:eastAsia="仿宋_GB2312" w:cs="楷体"/>
          <w:b/>
          <w:color w:val="000000" w:themeColor="text1"/>
          <w:sz w:val="32"/>
          <w:szCs w:val="36"/>
        </w:rPr>
        <w:sectPr>
          <w:footerReference r:id="rId4" w:type="default"/>
          <w:pgSz w:w="11906" w:h="16838"/>
          <w:pgMar w:top="1440" w:right="1800" w:bottom="1440" w:left="1800" w:header="851" w:footer="992" w:gutter="0"/>
          <w:cols w:space="425" w:num="1"/>
          <w:docGrid w:type="lines" w:linePitch="312" w:charSpace="0"/>
        </w:sectPr>
      </w:pPr>
    </w:p>
    <w:p>
      <w:pPr>
        <w:jc w:val="center"/>
        <w:rPr>
          <w:rFonts w:ascii="方正小标宋简体" w:eastAsia="方正小标宋简体"/>
          <w:color w:val="000000" w:themeColor="text1"/>
          <w:sz w:val="36"/>
          <w:szCs w:val="32"/>
        </w:rPr>
      </w:pPr>
      <w:r>
        <w:rPr>
          <w:rFonts w:hint="eastAsia" w:ascii="方正小标宋简体" w:eastAsia="方正小标宋简体"/>
          <w:color w:val="000000" w:themeColor="text1"/>
          <w:sz w:val="36"/>
          <w:szCs w:val="32"/>
        </w:rPr>
        <w:t>深入贯彻落实中央八项规定精神</w:t>
      </w:r>
    </w:p>
    <w:p>
      <w:pPr>
        <w:jc w:val="center"/>
        <w:rPr>
          <w:rFonts w:ascii="方正小标宋简体" w:eastAsia="方正小标宋简体"/>
          <w:color w:val="000000" w:themeColor="text1"/>
          <w:sz w:val="36"/>
          <w:szCs w:val="32"/>
        </w:rPr>
      </w:pPr>
      <w:r>
        <w:rPr>
          <w:rFonts w:hint="eastAsia" w:ascii="方正小标宋简体" w:eastAsia="方正小标宋简体"/>
          <w:color w:val="000000" w:themeColor="text1"/>
          <w:sz w:val="36"/>
          <w:szCs w:val="32"/>
        </w:rPr>
        <w:t>以作风建设新成效推动司法审判工作高质量发展</w:t>
      </w:r>
    </w:p>
    <w:p>
      <w:pPr>
        <w:rPr>
          <w:rFonts w:ascii="黑体" w:hAnsi="黑体" w:eastAsia="黑体"/>
          <w:color w:val="000000" w:themeColor="text1"/>
          <w:sz w:val="32"/>
          <w:szCs w:val="32"/>
        </w:rPr>
      </w:pPr>
    </w:p>
    <w:p>
      <w:pPr>
        <w:spacing w:line="640" w:lineRule="exact"/>
        <w:rPr>
          <w:rFonts w:ascii="黑体" w:hAnsi="黑体" w:eastAsia="黑体"/>
          <w:color w:val="000000" w:themeColor="text1"/>
          <w:sz w:val="36"/>
          <w:szCs w:val="36"/>
        </w:rPr>
      </w:pPr>
      <w:r>
        <w:rPr>
          <w:rFonts w:hint="eastAsia" w:ascii="黑体" w:hAnsi="黑体" w:eastAsia="黑体"/>
          <w:color w:val="000000" w:themeColor="text1"/>
          <w:sz w:val="36"/>
          <w:szCs w:val="36"/>
        </w:rPr>
        <w:t>同志们：</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今天，我们在这里隆重集会，庆祝中国共产党成立104周年。刚才，我们集体观看了七一主题视频、重温了入党誓词，举行了“两优一先”表彰仪式，为2024年度先进党支部、优秀共产党员、优秀党务工作者等颁发证书，系列活动形式新颖、热烈活泼。接下来，按照上级统一要求和我院工作安排，结合深入贯彻中央八项规定精神学习教育开展情况，由我为大家讲授党课，交流分享自己的学习体会，我讲的题目是</w:t>
      </w:r>
      <w:r>
        <w:rPr>
          <w:rFonts w:hint="eastAsia" w:ascii="仿宋_GB2312" w:eastAsia="仿宋_GB2312"/>
          <w:b/>
          <w:color w:val="000000" w:themeColor="text1"/>
          <w:sz w:val="36"/>
          <w:szCs w:val="36"/>
        </w:rPr>
        <w:t>《深入贯彻落实中央八项规定精神</w:t>
      </w:r>
      <w:r>
        <w:rPr>
          <w:rFonts w:ascii="仿宋_GB2312" w:eastAsia="仿宋_GB2312"/>
          <w:b/>
          <w:color w:val="000000" w:themeColor="text1"/>
          <w:sz w:val="36"/>
          <w:szCs w:val="36"/>
        </w:rPr>
        <w:t xml:space="preserve"> </w:t>
      </w:r>
      <w:r>
        <w:rPr>
          <w:rFonts w:hint="eastAsia" w:ascii="仿宋_GB2312" w:eastAsia="仿宋_GB2312"/>
          <w:b/>
          <w:color w:val="000000" w:themeColor="text1"/>
          <w:sz w:val="36"/>
          <w:szCs w:val="36"/>
        </w:rPr>
        <w:t>以作风建设新成效推动司法审判工作高质量发展》</w:t>
      </w:r>
      <w:r>
        <w:rPr>
          <w:rFonts w:hint="eastAsia" w:ascii="仿宋_GB2312" w:eastAsia="仿宋_GB2312"/>
          <w:color w:val="000000" w:themeColor="text1"/>
          <w:sz w:val="36"/>
          <w:szCs w:val="36"/>
        </w:rPr>
        <w:t>，主要讲三个方面：</w:t>
      </w:r>
    </w:p>
    <w:p>
      <w:pPr>
        <w:pStyle w:val="2"/>
        <w:spacing w:before="0" w:after="0" w:line="640" w:lineRule="exact"/>
        <w:ind w:firstLine="720" w:firstLineChars="200"/>
        <w:rPr>
          <w:rFonts w:ascii="黑体" w:hAnsi="黑体" w:eastAsia="黑体"/>
          <w:sz w:val="36"/>
        </w:rPr>
      </w:pPr>
      <w:bookmarkStart w:id="2" w:name="_Toc201738353"/>
      <w:r>
        <w:rPr>
          <w:rFonts w:hint="eastAsia" w:ascii="黑体" w:hAnsi="黑体" w:eastAsia="黑体"/>
          <w:b w:val="0"/>
          <w:sz w:val="36"/>
        </w:rPr>
        <w:t>一、深刻认识中央八项规定出台的历史背景与重大意义</w:t>
      </w:r>
      <w:bookmarkEnd w:id="2"/>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中国共产党100多年的历史证明，加强党的作风建设，是一个不断实现自我净化、赢得历史主动的过程。这样的过程过去在进行、现在在进行、将来仍然要进行。党要跳出历史周期率的怪圈，就必须在长鸣的警钟声中始终保持历史的清醒，坚持不懈抓好党的作风建设，确保党在任何复杂条件下都能赢得主动、赢得未来。</w:t>
      </w:r>
    </w:p>
    <w:p>
      <w:pPr>
        <w:pStyle w:val="3"/>
        <w:spacing w:before="0" w:after="0" w:line="640" w:lineRule="exact"/>
        <w:ind w:firstLine="720" w:firstLineChars="200"/>
        <w:rPr>
          <w:rFonts w:ascii="楷体_GB2312" w:eastAsia="楷体_GB2312"/>
          <w:b w:val="0"/>
          <w:color w:val="000000" w:themeColor="text1"/>
          <w:sz w:val="36"/>
          <w:szCs w:val="36"/>
        </w:rPr>
      </w:pPr>
      <w:bookmarkStart w:id="3" w:name="_Toc201738354"/>
      <w:r>
        <w:rPr>
          <w:rFonts w:hint="eastAsia" w:ascii="楷体_GB2312" w:eastAsia="楷体_GB2312"/>
          <w:b w:val="0"/>
          <w:color w:val="000000" w:themeColor="text1"/>
          <w:sz w:val="36"/>
          <w:szCs w:val="36"/>
        </w:rPr>
        <w:t>（一）党的作风建设的历史沿革</w:t>
      </w:r>
      <w:bookmarkEnd w:id="3"/>
    </w:p>
    <w:p>
      <w:pPr>
        <w:spacing w:line="640" w:lineRule="exact"/>
        <w:ind w:firstLine="722" w:firstLineChars="200"/>
        <w:rPr>
          <w:rFonts w:ascii="仿宋_GB2312" w:eastAsia="仿宋_GB2312"/>
          <w:b/>
          <w:color w:val="000000" w:themeColor="text1"/>
          <w:sz w:val="36"/>
          <w:szCs w:val="36"/>
        </w:rPr>
      </w:pPr>
      <w:r>
        <w:rPr>
          <w:rFonts w:hint="eastAsia" w:ascii="仿宋_GB2312" w:eastAsia="仿宋_GB2312"/>
          <w:b/>
          <w:color w:val="000000" w:themeColor="text1"/>
          <w:sz w:val="36"/>
          <w:szCs w:val="36"/>
        </w:rPr>
        <w:t xml:space="preserve"> 1.作风建设一以贯之</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欲知大道，必先为史。一百多年来，我们党始终高度重视作风建设，要求全党同志坚持光荣传统、发扬优良作风。特别是每一个重大转折时期，面对新形势新任务，我们党总是会以一种巨大的历史自觉，把加强作风建设作为实现新的目标任务的重要保障，推动党和人民事业实现大发展大进步。</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重视作风建设是我们党的优良传统和政治优势。我们党的优良作风形成于</w:t>
      </w:r>
      <w:r>
        <w:rPr>
          <w:rFonts w:hint="eastAsia" w:ascii="仿宋_GB2312" w:eastAsia="仿宋_GB2312"/>
          <w:b/>
          <w:color w:val="000000" w:themeColor="text1"/>
          <w:sz w:val="36"/>
          <w:szCs w:val="36"/>
        </w:rPr>
        <w:t>新民主主义革命时期</w:t>
      </w:r>
      <w:r>
        <w:rPr>
          <w:rFonts w:hint="eastAsia" w:ascii="仿宋_GB2312" w:eastAsia="仿宋_GB2312"/>
          <w:color w:val="000000" w:themeColor="text1"/>
          <w:sz w:val="36"/>
          <w:szCs w:val="36"/>
        </w:rPr>
        <w:t>，“苏区干部好作风，自带干粮去办公，日着草鞋干革命，夜打灯笼访贫农。”这首名为《苏区干部好作风》的歌谣唱出苏区党员干部与群众同甘共苦、重视调查研究、为群众办实事、密切党群干群关系的精神风貌。</w:t>
      </w:r>
      <w:r>
        <w:rPr>
          <w:rFonts w:hint="eastAsia" w:ascii="仿宋_GB2312" w:eastAsia="仿宋_GB2312"/>
          <w:b/>
          <w:color w:val="000000" w:themeColor="text1"/>
          <w:sz w:val="36"/>
          <w:szCs w:val="36"/>
        </w:rPr>
        <w:t>延安整风运动</w:t>
      </w:r>
      <w:r>
        <w:rPr>
          <w:rFonts w:hint="eastAsia" w:ascii="仿宋_GB2312" w:eastAsia="仿宋_GB2312"/>
          <w:color w:val="000000" w:themeColor="text1"/>
          <w:sz w:val="36"/>
          <w:szCs w:val="36"/>
        </w:rPr>
        <w:t>是我们党的历史上第一次大规模的整风运动，反对主观主义以整顿学风、反对宗派主义以整顿党风、反对党八股以整顿文风，在全党确立了实事求是的辩证唯物主义思想路线，使全党达到了空前的团结。毛泽东同志在1945年</w:t>
      </w:r>
      <w:r>
        <w:rPr>
          <w:rFonts w:hint="eastAsia" w:ascii="仿宋_GB2312" w:eastAsia="仿宋_GB2312"/>
          <w:b/>
          <w:color w:val="000000" w:themeColor="text1"/>
          <w:sz w:val="36"/>
          <w:szCs w:val="36"/>
        </w:rPr>
        <w:t>七大</w:t>
      </w:r>
      <w:r>
        <w:rPr>
          <w:rFonts w:hint="eastAsia" w:ascii="仿宋_GB2312" w:eastAsia="仿宋_GB2312"/>
          <w:color w:val="000000" w:themeColor="text1"/>
          <w:sz w:val="36"/>
          <w:szCs w:val="36"/>
        </w:rPr>
        <w:t>作《论联合政府》的政治报告中把24年来党在革命斗争中形成的优良作风概括为“三大作风”，即“理论和实践相结合，和人民群众紧密地联系在一起以及批评与自我批评”。从此，“三大作风”成为我们党始终坚持的优良传统，成为我们党薪火相传的传家宝。在1949年党的</w:t>
      </w:r>
      <w:r>
        <w:rPr>
          <w:rFonts w:hint="eastAsia" w:ascii="仿宋_GB2312" w:eastAsia="仿宋_GB2312"/>
          <w:b/>
          <w:color w:val="000000" w:themeColor="text1"/>
          <w:sz w:val="36"/>
          <w:szCs w:val="36"/>
        </w:rPr>
        <w:t>七届二中全会</w:t>
      </w:r>
      <w:r>
        <w:rPr>
          <w:rFonts w:hint="eastAsia" w:ascii="仿宋_GB2312" w:eastAsia="仿宋_GB2312"/>
          <w:color w:val="000000" w:themeColor="text1"/>
          <w:sz w:val="36"/>
          <w:szCs w:val="36"/>
        </w:rPr>
        <w:t>上，毛泽东同志提出“六条规定”，即“不给党的领导祝寿；不送礼；少敬酒；少拍掌；不用党的领导者的名字作地名、街名和企业的名字；不要把中国同志和马恩列斯平列”。告诫全党要有“进京赶考”的清醒认识，强调“务必使同志们继续地保持谦虚谨慎、不骄不躁的作风，务必使同志们继续地保持艰苦奋斗的作风”，为全国执政后党的作风建设指明方向。</w:t>
      </w:r>
      <w:r>
        <w:rPr>
          <w:rFonts w:hint="eastAsia" w:ascii="仿宋_GB2312" w:eastAsia="仿宋_GB2312"/>
          <w:b/>
          <w:color w:val="000000" w:themeColor="text1"/>
          <w:sz w:val="36"/>
          <w:szCs w:val="36"/>
        </w:rPr>
        <w:t>党的十一届三中全会</w:t>
      </w:r>
      <w:r>
        <w:rPr>
          <w:rFonts w:hint="eastAsia" w:ascii="仿宋_GB2312" w:eastAsia="仿宋_GB2312"/>
          <w:color w:val="000000" w:themeColor="text1"/>
          <w:sz w:val="36"/>
          <w:szCs w:val="36"/>
        </w:rPr>
        <w:t>恢复和重新确立了党的解放思想、实事求是的优良作风，在改革开放和发展社会主义市场经济条件下形成与时俱进、求真务实、“八个坚持、八个反对”</w:t>
      </w:r>
      <w:r>
        <w:rPr>
          <w:rStyle w:val="16"/>
          <w:rFonts w:ascii="仿宋_GB2312" w:eastAsia="仿宋_GB2312"/>
          <w:color w:val="000000" w:themeColor="text1"/>
          <w:sz w:val="36"/>
          <w:szCs w:val="36"/>
        </w:rPr>
        <w:footnoteReference w:id="0"/>
      </w:r>
      <w:r>
        <w:rPr>
          <w:rFonts w:hint="eastAsia" w:ascii="仿宋_GB2312" w:eastAsia="仿宋_GB2312"/>
          <w:color w:val="000000" w:themeColor="text1"/>
          <w:sz w:val="36"/>
          <w:szCs w:val="36"/>
        </w:rPr>
        <w:t>。这些优良作风都极大地推动和保证了党和国家事业发展。</w:t>
      </w:r>
      <w:r>
        <w:rPr>
          <w:rFonts w:hint="eastAsia" w:ascii="仿宋_GB2312" w:eastAsia="仿宋_GB2312"/>
          <w:b/>
          <w:color w:val="000000" w:themeColor="text1"/>
          <w:sz w:val="36"/>
          <w:szCs w:val="36"/>
        </w:rPr>
        <w:t>中国特色社会主义进入新时代，</w:t>
      </w:r>
      <w:r>
        <w:rPr>
          <w:rFonts w:hint="eastAsia" w:ascii="仿宋_GB2312" w:eastAsia="仿宋_GB2312"/>
          <w:color w:val="000000" w:themeColor="text1"/>
          <w:sz w:val="36"/>
          <w:szCs w:val="36"/>
        </w:rPr>
        <w:t>以习近平同志为核心的党中央直面党内存在的种种问题和弊端，从制定和落实中央八项规定破题，刹住了一些过去被认为不可能刹住的歪风邪气，取得了作风建设的重大历史性成就，开创了从严管党治党新局面。</w:t>
      </w:r>
    </w:p>
    <w:p>
      <w:pPr>
        <w:spacing w:line="640" w:lineRule="exact"/>
        <w:ind w:firstLine="722" w:firstLineChars="200"/>
        <w:rPr>
          <w:rFonts w:ascii="仿宋_GB2312" w:eastAsia="仿宋_GB2312"/>
          <w:b/>
          <w:color w:val="000000" w:themeColor="text1"/>
          <w:sz w:val="36"/>
          <w:szCs w:val="36"/>
        </w:rPr>
      </w:pPr>
      <w:r>
        <w:rPr>
          <w:rFonts w:hint="eastAsia" w:ascii="仿宋_GB2312" w:eastAsia="仿宋_GB2312"/>
          <w:b/>
          <w:color w:val="000000" w:themeColor="text1"/>
          <w:sz w:val="36"/>
          <w:szCs w:val="36"/>
        </w:rPr>
        <w:t>2.八项规定开局破题</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2012年11月，党的十八大闭幕不久，习近平总书记就强调：“近年来，一些国家因长期积累的矛盾导致民怨载道、社会动荡、政权垮台，其中贪污腐败就是一个很重要的原因。大量事实告诉我们，腐败问题越演越烈，最终必然会亡党亡国！”。2012年12月4日，就任中共中央总书记不到20天，习近平总书记主持召开中央政治局会议，审议通过了《十八届中央政治局关于改进工作作风、密切联系群众的八项规定》。</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党的十八大后，</w:t>
      </w:r>
      <w:r>
        <w:rPr>
          <w:rFonts w:hint="eastAsia" w:ascii="仿宋_GB2312" w:eastAsia="仿宋_GB2312"/>
          <w:color w:val="000000" w:themeColor="text1"/>
          <w:sz w:val="36"/>
          <w:szCs w:val="36"/>
        </w:rPr>
        <w:t>聚焦群众反映强烈的“四风”问题，对公款购买赠送月饼贺年卡、公款吃喝送礼、公款旅游、公车私用、违规建设楼堂馆所、大办婚丧喜庆、滥发钱物、会所中的歪风、违规打高尔夫球等问题开展集中整治。</w:t>
      </w:r>
      <w:r>
        <w:rPr>
          <w:rFonts w:hint="eastAsia" w:ascii="仿宋_GB2312" w:eastAsia="仿宋_GB2312"/>
          <w:b/>
          <w:color w:val="000000" w:themeColor="text1"/>
          <w:sz w:val="36"/>
          <w:szCs w:val="36"/>
        </w:rPr>
        <w:t>党的十九大后,</w:t>
      </w:r>
      <w:r>
        <w:rPr>
          <w:rFonts w:hint="eastAsia" w:ascii="仿宋_GB2312" w:eastAsia="仿宋_GB2312"/>
          <w:color w:val="000000" w:themeColor="text1"/>
          <w:sz w:val="36"/>
          <w:szCs w:val="36"/>
        </w:rPr>
        <w:t>紧盯享乐主义、奢靡之风,深入整治违规收受礼品礼金、违规吃喝等突出问题,深挖细查收受电子红包、私车公养等隐形变异问题，专项整治利用名贵特产和特殊资源谋取私利等问题。坚决整治形式主义、官僚主义,集中纠治做选择搞变通打折扣、表态多调门高、行动少落实差问题，防止“低级红”、“高级黑”。建立中央层面整治形式主义为基层减负专项工作机制，整治文山会海、督查检查考核过多过频、过度留痕等问题。</w:t>
      </w:r>
      <w:r>
        <w:rPr>
          <w:rFonts w:hint="eastAsia" w:ascii="仿宋_GB2312" w:eastAsia="仿宋_GB2312"/>
          <w:b/>
          <w:color w:val="000000" w:themeColor="text1"/>
          <w:sz w:val="36"/>
          <w:szCs w:val="36"/>
        </w:rPr>
        <w:t>党的二十大以来，</w:t>
      </w:r>
      <w:r>
        <w:rPr>
          <w:rFonts w:hint="eastAsia" w:ascii="仿宋_GB2312" w:eastAsia="仿宋_GB2312"/>
          <w:color w:val="000000" w:themeColor="text1"/>
          <w:sz w:val="36"/>
          <w:szCs w:val="36"/>
        </w:rPr>
        <w:t>把纠治形式主义、官僚主义摆在更加突出位置,制定实施整治形式主义为基层减负若干规定，提出一系列重要举措，破解基层治理“小马拉大车”突出问题,防治“指尖上的形式主义”,精简优化基层考核,严控从基层借调工作人员，推动全面建立乡镇(街道)履行职责事项清单。紧盯权力观扭曲、政绩观错位现象,持续深化“半拉子工程”、“形象工程”、“面子工程”、统计造假以及基层治理不良现象等整改整治。一刻不停狠刹享乐主义、奢靡之风，持续深化整治违规吃喝、违规收送礼品礼金、违规公务接待等问题，严肃纠治借培训考察之机公款旅游、奢华装修楼堂馆所等现象。截至2024年底，全国共查处违反中央八项规定精神问题22万5275起，批评教育和处理31万2907人，其中给予党纪政务处分22万1369人。</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十多年来，以习近平同志为核心的党中央从制定和落实中央八项规定开局破题，不打折扣、不做变通，以实际行动为全党立起标杆、做好榜样，引领新时代作风建设形成层层传导、深入人心、广泛参与的生动局面。通过中央八项规定，中国共产党向中国社会宣告，我们真正把中国共产党的初心，体现在我们的治国理政实践中。</w:t>
      </w:r>
    </w:p>
    <w:p>
      <w:pPr>
        <w:spacing w:line="640" w:lineRule="exact"/>
        <w:ind w:firstLine="722" w:firstLineChars="200"/>
        <w:rPr>
          <w:rFonts w:ascii="仿宋_GB2312" w:eastAsia="仿宋_GB2312"/>
          <w:b/>
          <w:color w:val="000000" w:themeColor="text1"/>
          <w:sz w:val="36"/>
          <w:szCs w:val="36"/>
        </w:rPr>
      </w:pPr>
      <w:r>
        <w:rPr>
          <w:rFonts w:hint="eastAsia" w:ascii="仿宋_GB2312" w:eastAsia="仿宋_GB2312"/>
          <w:b/>
          <w:color w:val="000000" w:themeColor="text1"/>
          <w:sz w:val="36"/>
          <w:szCs w:val="36"/>
        </w:rPr>
        <w:t>3.作风建设化风成俗</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习近平总书记指出，中央八项规定是改进作风的切入口和动员令，是长期有效的铁规矩、硬杠杠。中央八项规定既不是最高标准，更不是最终目的，只是改进作风的第一步，是共产党人应该做到的基本要求。</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曾经走马观花、蜻蜓点水式的调研并不鲜见，如今越来越多的调研能够做到情况摸透、问题抓准、建议更务实、举措更有效。群众发自内心地评价：干部有了精气神，我们做事有了主心骨。2024年国家统计局调查显示，94.9%的受访群众对中央八项规定精神贯彻落实成效表示肯定。八项规定一子落地，作风建设满盘皆活。十多年踏石留印、抓铁有痕，一个个作风建设“小微题材”的突破，书写了共产党人作风转变的“宏大叙事”，改变了党风政风，引领着社情民意，中央八项规定深刻改变了中国，并将继续改变中国。实践充分证明，坚决落实中央八项规定精神，丰富了自我革命的有效途径，找到了跳出治乱兴衰历史周期率的第二个答案，开辟了百年大党自我革命新境界。</w:t>
      </w:r>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在充分肯定成绩的同时，我们也要看到，党面临的“四大考验”“四种危险”</w:t>
      </w:r>
      <w:r>
        <w:rPr>
          <w:rStyle w:val="16"/>
          <w:rFonts w:ascii="仿宋_GB2312" w:eastAsia="仿宋_GB2312"/>
          <w:color w:val="000000" w:themeColor="text1"/>
          <w:sz w:val="36"/>
          <w:szCs w:val="36"/>
        </w:rPr>
        <w:footnoteReference w:id="1"/>
      </w:r>
      <w:r>
        <w:rPr>
          <w:rFonts w:hint="eastAsia" w:ascii="仿宋_GB2312" w:eastAsia="仿宋_GB2312"/>
          <w:color w:val="000000" w:themeColor="text1"/>
          <w:sz w:val="36"/>
          <w:szCs w:val="36"/>
        </w:rPr>
        <w:t>短时间内不会消除，党内存在的思想不纯、组织不纯、作风不纯等突出问题尚未得到根本解决。作风建设具有顽固性、反复性，党员、干部违反中央八项规定及其实施细则精神问题还屡有发生，形式主义、官僚主义现象仍较突出，享乐主义、奢靡之风不时抬头，隐形变异行为潜滋暗长，特别是不担当不作为、推诿扯皮、政绩观偏差、搞“面子工程”、执行政策“一刀切”、层层加码、违规吃喝等突出问题，干部群众反映仍比较强烈。抓作风建设只有进行时，没有完成时，正如习近平总书记在二十届中央纪委二次全会上强调，“制定实施中央八项规定，是我们党在新时代的徙木立信之举，必须常抓不懈、久久为功，直至真正化风成俗，以优良党风引领社风民风。”</w:t>
      </w:r>
    </w:p>
    <w:p>
      <w:pPr>
        <w:pStyle w:val="3"/>
        <w:spacing w:before="0" w:after="0" w:line="640" w:lineRule="exact"/>
        <w:ind w:firstLine="720" w:firstLineChars="200"/>
        <w:rPr>
          <w:rFonts w:ascii="楷体_GB2312" w:eastAsia="楷体_GB2312"/>
          <w:b w:val="0"/>
          <w:color w:val="000000" w:themeColor="text1"/>
          <w:sz w:val="36"/>
          <w:szCs w:val="36"/>
        </w:rPr>
      </w:pPr>
      <w:bookmarkStart w:id="4" w:name="_Toc201738355"/>
      <w:r>
        <w:rPr>
          <w:rFonts w:hint="eastAsia" w:ascii="楷体_GB2312" w:eastAsia="楷体_GB2312"/>
          <w:b w:val="0"/>
          <w:color w:val="000000" w:themeColor="text1"/>
          <w:sz w:val="36"/>
          <w:szCs w:val="36"/>
        </w:rPr>
        <w:t>（二）贯彻中央八项规定精神的重大意义</w:t>
      </w:r>
      <w:bookmarkEnd w:id="4"/>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开展深入贯彻中央八项规定精神学习教育，是巩固深化主题教育和党纪学习教育成果、纵深推进全面从严治党的重要举措，是密切党群干群关系、巩固党的执政基础的必然要求，是推进中国式现代化的有力保障。人民法院作为政治性极强的业务机关，也是业务性极强的政治机关，开展深入贯彻中央八项规定精神学习教育正当其时，意义重大。</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一是推进中国式现代化的有力保障。</w:t>
      </w:r>
      <w:r>
        <w:rPr>
          <w:rFonts w:hint="eastAsia" w:ascii="仿宋_GB2312" w:eastAsia="仿宋_GB2312"/>
          <w:color w:val="000000" w:themeColor="text1"/>
          <w:sz w:val="36"/>
          <w:szCs w:val="36"/>
        </w:rPr>
        <w:t>2025年是“十四五”规划收官之年，也是进一步全面深化改革、全面建设社会主义现代化国家新征程的关键节点，进一步全面深化改革涉及范围广、触及利益深、攻坚难度大，对广大党员干部精神状态、作风形象、意志品质提出了新的更高要求。当前，党风廉政建设和反腐败斗争还面临不少顽固性、多发性问题，只有深入贯彻中央八项规定精神，才能应对一切挑战和风险，为推进中国式现代化提供坚强保障。</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二是密切党群干群关系、巩固党的长期执政基础的必然要求。</w:t>
      </w:r>
      <w:r>
        <w:rPr>
          <w:rFonts w:hint="eastAsia" w:ascii="仿宋_GB2312" w:eastAsia="仿宋_GB2312"/>
          <w:color w:val="000000" w:themeColor="text1"/>
          <w:sz w:val="36"/>
          <w:szCs w:val="36"/>
        </w:rPr>
        <w:t>党风的好坏，决定人心的向背；人心的向背，决定着党的命运。党的十八大以来，我们党以钉钉子精神纠治“四风”，刹住了一些长期没有刹住的歪风，纠治了一些多年未除的顽瘴痼疾，以作风建设新形象赢得了人民群众信任拥护。但同时我们更清醒地认识到，作风问题具有顽固性反复性，如果让已经初步解决的问题反弹回潮、故态复发，就会失信于民，我们党就会面临更大的危险。只有深入贯彻中央八项规定精神，才能保持住作风建设的战略定力，否则就有失去民心的危险。</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三是巩固深化主题教育和党纪学习教育成果的关键举措。</w:t>
      </w:r>
      <w:r>
        <w:rPr>
          <w:rFonts w:hint="eastAsia" w:ascii="仿宋_GB2312" w:eastAsia="仿宋_GB2312"/>
          <w:color w:val="000000" w:themeColor="text1"/>
          <w:sz w:val="36"/>
          <w:szCs w:val="36"/>
        </w:rPr>
        <w:t>通过集中教育推动全党以自我革命精神解决党风方面的突出问题，是我们党作风建设的一条重要历史经验。党的十八大以来的历次党内集中教育的历史逻辑一脉相承、理论逻辑互相支撑、实践逻辑环环相扣、目标指向一以贯之、重大部署持续递进，取得了宝贵经验和显著成效。深入贯彻中央八项规定精神学习教育，是党纪学习教育的延续，要让学习教育有机衔接、融会贯通。</w:t>
      </w:r>
    </w:p>
    <w:p>
      <w:pPr>
        <w:spacing w:line="640" w:lineRule="exact"/>
        <w:ind w:firstLine="722" w:firstLineChars="200"/>
        <w:rPr>
          <w:rFonts w:ascii="仿宋_GB2312" w:eastAsia="仿宋_GB2312"/>
          <w:b/>
          <w:color w:val="000000" w:themeColor="text1"/>
          <w:sz w:val="36"/>
          <w:szCs w:val="36"/>
        </w:rPr>
      </w:pPr>
      <w:r>
        <w:rPr>
          <w:rFonts w:hint="eastAsia" w:ascii="仿宋_GB2312" w:eastAsia="仿宋_GB2312"/>
          <w:b/>
          <w:color w:val="000000" w:themeColor="text1"/>
          <w:sz w:val="36"/>
          <w:szCs w:val="36"/>
        </w:rPr>
        <w:t>四是进一步统一思想统一行动的必然要求。</w:t>
      </w:r>
      <w:r>
        <w:rPr>
          <w:rFonts w:hint="eastAsia" w:ascii="仿宋_GB2312" w:eastAsia="仿宋_GB2312"/>
          <w:color w:val="000000" w:themeColor="text1"/>
          <w:sz w:val="36"/>
          <w:szCs w:val="36"/>
        </w:rPr>
        <w:t>当前，新时代作风建设成效有目共睹，但是，我们要清醒地看到，社会上对纠治“四风”工作仍有一些杂音噪音和错误论调。比如认为作风建设要毕其功于一役的“速胜论”，认为作风问题积习难改、人性使然的“消极悲观论”，认为作风建设是上级事情的“于己无关论”，认为作风建设是“走过场”的“形式主义论”，把严管和厚爱、激励和约束对立起来的“对立冲突论”等等，针对这些错误认识，只有在全党深入开展学习教育，才能督促广大党员干部保持清醒头脑，切实把思想和行动统一到党中央决策部署上来，筑牢贯彻落实中央八项规定精神的堤坝。</w:t>
      </w:r>
    </w:p>
    <w:p>
      <w:pPr>
        <w:pStyle w:val="2"/>
        <w:spacing w:before="0" w:after="0" w:line="640" w:lineRule="exact"/>
        <w:ind w:firstLine="720" w:firstLineChars="200"/>
        <w:rPr>
          <w:rFonts w:ascii="黑体" w:hAnsi="黑体" w:eastAsia="黑体"/>
          <w:b w:val="0"/>
          <w:color w:val="000000" w:themeColor="text1"/>
          <w:sz w:val="36"/>
          <w:szCs w:val="36"/>
        </w:rPr>
      </w:pPr>
      <w:bookmarkStart w:id="5" w:name="_Toc201738356"/>
      <w:r>
        <w:rPr>
          <w:rFonts w:hint="eastAsia" w:ascii="黑体" w:hAnsi="黑体" w:eastAsia="黑体"/>
          <w:b w:val="0"/>
          <w:color w:val="000000" w:themeColor="text1"/>
          <w:sz w:val="36"/>
          <w:szCs w:val="36"/>
        </w:rPr>
        <w:t>二、全面把握中央八项规定精神的核心内容与实践要求</w:t>
      </w:r>
      <w:bookmarkEnd w:id="5"/>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中央八项规定出台后，党中央不断推进其制度化、常态化发展，在实践过程中形成更具普遍指导意义的中央八项规定精神，成为新时代加强党的作风建设的重要抓手。</w:t>
      </w:r>
    </w:p>
    <w:p>
      <w:pPr>
        <w:pStyle w:val="3"/>
        <w:spacing w:before="0" w:after="0" w:line="640" w:lineRule="exact"/>
        <w:ind w:firstLine="720" w:firstLineChars="200"/>
        <w:rPr>
          <w:rFonts w:ascii="楷体_GB2312" w:eastAsia="楷体_GB2312"/>
          <w:b w:val="0"/>
          <w:color w:val="000000" w:themeColor="text1"/>
          <w:sz w:val="36"/>
          <w:szCs w:val="36"/>
        </w:rPr>
      </w:pPr>
      <w:bookmarkStart w:id="6" w:name="_Toc201738357"/>
      <w:r>
        <w:rPr>
          <w:rFonts w:hint="eastAsia" w:ascii="楷体_GB2312" w:eastAsia="楷体_GB2312"/>
          <w:b w:val="0"/>
          <w:color w:val="000000" w:themeColor="text1"/>
          <w:sz w:val="36"/>
          <w:szCs w:val="36"/>
        </w:rPr>
        <w:t>（一）中央八项规定</w:t>
      </w:r>
      <w:bookmarkEnd w:id="6"/>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《十八届中央政治局关于改进工作作风、密切联系群众的八项规定》，即“中央八项规定”，于2012年12月由中共中央政治局会议审议通过。规定的主要内容包括：</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第一，</w:t>
      </w:r>
      <w:r>
        <w:rPr>
          <w:rFonts w:hint="eastAsia" w:ascii="仿宋_GB2312" w:eastAsia="仿宋_GB2312"/>
          <w:color w:val="000000" w:themeColor="text1"/>
          <w:sz w:val="36"/>
          <w:szCs w:val="36"/>
        </w:rPr>
        <w:t>中央政治局全体同志要改进调查研究，到基层调研要深入了解真实情况，总结经验、研究问题、解决困难、指导工作，向群众学习、向实践学习，多同群众座谈，多同干部谈心，多商量讨论，多解剖典型，多到困难和矛盾集中、群众意见多的地方去，切忌走过场、搞形式主义；要轻车简从、减少陪同、简化接待，不张贴悬挂标语横幅，不安排群众迎送，不铺设迎宾地毯，不摆放花草，不安排宴请。</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第二，</w:t>
      </w:r>
      <w:r>
        <w:rPr>
          <w:rFonts w:hint="eastAsia" w:ascii="仿宋_GB2312" w:eastAsia="仿宋_GB2312"/>
          <w:color w:val="000000" w:themeColor="text1"/>
          <w:sz w:val="36"/>
          <w:szCs w:val="36"/>
        </w:rPr>
        <w:t>要精简会议活动，切实改进会风，严格控制以中央名义召开的各类全国性会议和举行的重大活动，不开泛泛部署工作和提要求的会，未经中央批准一律不出席各类剪彩、奠基活动和庆祝会、纪念会、表彰会、博览会、研讨会及各类论坛；提高会议实效，开短会、讲短话，力戒空话、套话。</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第三，</w:t>
      </w:r>
      <w:r>
        <w:rPr>
          <w:rFonts w:hint="eastAsia" w:ascii="仿宋_GB2312" w:eastAsia="仿宋_GB2312"/>
          <w:color w:val="000000" w:themeColor="text1"/>
          <w:sz w:val="36"/>
          <w:szCs w:val="36"/>
        </w:rPr>
        <w:t>要精简文件简报，切实改进文风，没有实质内容、可发可不发的文件、简报一律不发。</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第四，</w:t>
      </w:r>
      <w:r>
        <w:rPr>
          <w:rFonts w:hint="eastAsia" w:ascii="仿宋_GB2312" w:eastAsia="仿宋_GB2312"/>
          <w:color w:val="000000" w:themeColor="text1"/>
          <w:sz w:val="36"/>
          <w:szCs w:val="36"/>
        </w:rPr>
        <w:t>要规范出访活动，从外交工作大局需要出发合理安排出访活动，严格控制出访随行人员，严格按照规定乘坐交通工具，一般不安排中资机构、华侨华人、留学生代表等到机场迎送。</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第五，</w:t>
      </w:r>
      <w:r>
        <w:rPr>
          <w:rFonts w:hint="eastAsia" w:ascii="仿宋_GB2312" w:eastAsia="仿宋_GB2312"/>
          <w:color w:val="000000" w:themeColor="text1"/>
          <w:sz w:val="36"/>
          <w:szCs w:val="36"/>
        </w:rPr>
        <w:t>要改进警卫工作，坚持有利于联系群众的原则，减少交通管制，一般情况下不得封路、不清场闭馆。</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第六，</w:t>
      </w:r>
      <w:r>
        <w:rPr>
          <w:rFonts w:hint="eastAsia" w:ascii="仿宋_GB2312" w:eastAsia="仿宋_GB2312"/>
          <w:color w:val="000000" w:themeColor="text1"/>
          <w:sz w:val="36"/>
          <w:szCs w:val="36"/>
        </w:rPr>
        <w:t>要改进新闻报道，中央政治局同志出席会议和活动应根据工作需要、新闻价值、社会效果决定是否报道，进一步压缩报道的数量、字数、时长。</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第七，</w:t>
      </w:r>
      <w:r>
        <w:rPr>
          <w:rFonts w:hint="eastAsia" w:ascii="仿宋_GB2312" w:eastAsia="仿宋_GB2312"/>
          <w:color w:val="000000" w:themeColor="text1"/>
          <w:sz w:val="36"/>
          <w:szCs w:val="36"/>
        </w:rPr>
        <w:t>要严格文稿发表，除中央统一安排外，个人不公开出版著作、讲话单行本，不发贺信、贺电，不题词、题字。</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第八，</w:t>
      </w:r>
      <w:r>
        <w:rPr>
          <w:rFonts w:hint="eastAsia" w:ascii="仿宋_GB2312" w:eastAsia="仿宋_GB2312"/>
          <w:color w:val="000000" w:themeColor="text1"/>
          <w:sz w:val="36"/>
          <w:szCs w:val="36"/>
        </w:rPr>
        <w:t>要厉行勤俭节约，严格遵守廉洁从政有关规定，严格执行住房、车辆配备等有关工作和生活待遇的规定。</w:t>
      </w:r>
    </w:p>
    <w:p>
      <w:pPr>
        <w:pStyle w:val="3"/>
        <w:spacing w:before="0" w:after="0" w:line="640" w:lineRule="exact"/>
        <w:ind w:firstLine="720" w:firstLineChars="200"/>
        <w:rPr>
          <w:rFonts w:ascii="楷体_GB2312" w:eastAsia="楷体_GB2312"/>
          <w:sz w:val="36"/>
        </w:rPr>
      </w:pPr>
      <w:bookmarkStart w:id="7" w:name="_Toc201738358"/>
      <w:r>
        <w:rPr>
          <w:rFonts w:hint="eastAsia" w:ascii="楷体_GB2312" w:eastAsia="楷体_GB2312"/>
          <w:b w:val="0"/>
          <w:sz w:val="36"/>
        </w:rPr>
        <w:t>（二）中央八项规定精神</w:t>
      </w:r>
      <w:bookmarkEnd w:id="7"/>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中央八项规定精神，是对中央八项规定内在要求的拓展和升华，是一种更具普遍性、指导性的作风建设要求，不再局限于中央政治局层面，而是向全体党员、干部提出的要求，是全党作风建设的“风向标”和“指南针”。中央八项规定精神的核心在于反对“四风”，实质在于倡导厉行勤俭节约、反对奢侈浪费和奢靡之风、提倡廉洁从政以及坚持务实的工作作风等。违反中央八项规定精神问题是指违反中央八项规定精神所列类型问题的违纪行为，即“四风”方面的违纪行为。“四风”问题包括两对“孪生兄弟”：一是形式主义与官僚主义；二是享乐主义与奢靡之风。</w:t>
      </w:r>
    </w:p>
    <w:p>
      <w:pPr>
        <w:widowControl/>
        <w:spacing w:line="640" w:lineRule="exact"/>
        <w:ind w:firstLine="722" w:firstLineChars="200"/>
        <w:rPr>
          <w:rFonts w:ascii="仿宋_GB2312" w:eastAsia="仿宋_GB2312"/>
          <w:b/>
          <w:color w:val="000000" w:themeColor="text1"/>
          <w:sz w:val="36"/>
          <w:szCs w:val="36"/>
        </w:rPr>
      </w:pPr>
      <w:r>
        <w:rPr>
          <w:rFonts w:ascii="仿宋_GB2312" w:eastAsia="仿宋_GB2312"/>
          <w:b/>
          <w:color w:val="000000" w:themeColor="text1"/>
          <w:sz w:val="36"/>
          <w:szCs w:val="36"/>
        </w:rPr>
        <w:t> 1.</w:t>
      </w:r>
      <w:r>
        <w:rPr>
          <w:rFonts w:hint="eastAsia" w:ascii="仿宋_GB2312" w:eastAsia="仿宋_GB2312"/>
          <w:b/>
          <w:color w:val="000000" w:themeColor="text1"/>
          <w:sz w:val="36"/>
          <w:szCs w:val="36"/>
        </w:rPr>
        <w:t>形式主义与官僚主义</w:t>
      </w:r>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习近平总书记多次强调，形式主义、官僚主义同我们党的性质宗旨和优良作风格格不入，是我们党的大敌、人民的大敌。</w:t>
      </w:r>
      <w:r>
        <w:rPr>
          <w:rFonts w:hint="eastAsia" w:ascii="仿宋_GB2312" w:eastAsia="仿宋_GB2312"/>
          <w:b/>
          <w:color w:val="000000" w:themeColor="text1"/>
          <w:sz w:val="36"/>
          <w:szCs w:val="36"/>
        </w:rPr>
        <w:t>对于形式主义，</w:t>
      </w:r>
      <w:r>
        <w:rPr>
          <w:rFonts w:hint="eastAsia" w:ascii="仿宋_GB2312" w:eastAsia="仿宋_GB2312"/>
          <w:color w:val="000000" w:themeColor="text1"/>
          <w:sz w:val="36"/>
          <w:szCs w:val="36"/>
        </w:rPr>
        <w:t>主要是知行不一、不求实效，文山会海、花拳绣腿，贪图虚名、弄虚作假。</w:t>
      </w:r>
      <w:r>
        <w:rPr>
          <w:rFonts w:hint="eastAsia" w:ascii="仿宋_GB2312" w:eastAsia="仿宋_GB2312"/>
          <w:b/>
          <w:color w:val="000000" w:themeColor="text1"/>
          <w:sz w:val="36"/>
          <w:szCs w:val="36"/>
        </w:rPr>
        <w:t>对于官僚主义，</w:t>
      </w:r>
      <w:r>
        <w:rPr>
          <w:rFonts w:hint="eastAsia" w:ascii="仿宋_GB2312" w:eastAsia="仿宋_GB2312"/>
          <w:color w:val="000000" w:themeColor="text1"/>
          <w:sz w:val="36"/>
          <w:szCs w:val="36"/>
        </w:rPr>
        <w:t>主要是脱离实际、脱离群众，高高在上、漠视现实，唯我独尊、自我膨胀，盲目依赖个人经验和主观判断。</w:t>
      </w:r>
    </w:p>
    <w:p>
      <w:pPr>
        <w:widowControl/>
        <w:spacing w:line="640" w:lineRule="exact"/>
        <w:ind w:firstLine="722" w:firstLineChars="200"/>
        <w:rPr>
          <w:rFonts w:ascii="仿宋_GB2312" w:eastAsia="仿宋_GB2312"/>
          <w:b/>
          <w:color w:val="000000" w:themeColor="text1"/>
          <w:sz w:val="36"/>
          <w:szCs w:val="36"/>
        </w:rPr>
      </w:pPr>
      <w:r>
        <w:rPr>
          <w:rFonts w:hint="eastAsia" w:ascii="仿宋_GB2312" w:eastAsia="仿宋_GB2312"/>
          <w:b/>
          <w:color w:val="000000" w:themeColor="text1"/>
          <w:sz w:val="36"/>
          <w:szCs w:val="36"/>
        </w:rPr>
        <w:t>当前，形式主义与官僚主义的主要表现有：</w:t>
      </w:r>
      <w:r>
        <w:rPr>
          <w:rFonts w:hint="eastAsia" w:ascii="仿宋_GB2312" w:eastAsia="仿宋_GB2312"/>
          <w:color w:val="000000" w:themeColor="text1"/>
          <w:sz w:val="36"/>
          <w:szCs w:val="36"/>
        </w:rPr>
        <w:t>第一，贯彻党中央重大决策部署有令不行、有禁不止，或者表态多调门高、行动少落实差，脱离实际、脱离群众，造成严重后果。</w:t>
      </w:r>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第二，在履职尽责、服务经济社会发展和生态环境保护方面不担当、不作为、乱作为、假作为，严重影响高质量发展。</w:t>
      </w:r>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第三，在联系服务群众时消极应付、冷硬横推、效率低下，损害群众利益，群众反映强烈。</w:t>
      </w:r>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第四，文山会海反弹回潮，文风会风不实不正，督查检查考核过多过频、过度留痕，给基层造成严重负担。</w:t>
      </w:r>
    </w:p>
    <w:p>
      <w:pPr>
        <w:widowControl/>
        <w:spacing w:line="640" w:lineRule="exact"/>
        <w:ind w:firstLine="720" w:firstLineChars="200"/>
        <w:rPr>
          <w:rFonts w:ascii="楷体_GB2312" w:hAnsi="楷体" w:eastAsia="楷体_GB2312" w:cs="楷体"/>
          <w:color w:val="000000" w:themeColor="text1"/>
          <w:sz w:val="36"/>
          <w:szCs w:val="36"/>
        </w:rPr>
      </w:pPr>
      <w:r>
        <w:rPr>
          <w:rFonts w:hint="eastAsia" w:ascii="楷体_GB2312" w:hAnsi="楷体" w:eastAsia="楷体_GB2312" w:cs="楷体"/>
          <w:color w:val="000000" w:themeColor="text1"/>
          <w:sz w:val="36"/>
          <w:szCs w:val="36"/>
        </w:rPr>
        <w:t>【典型案例】</w:t>
      </w:r>
    </w:p>
    <w:p>
      <w:pPr>
        <w:widowControl/>
        <w:spacing w:line="640" w:lineRule="exact"/>
        <w:ind w:firstLine="720" w:firstLineChars="200"/>
        <w:rPr>
          <w:rFonts w:ascii="楷体_GB2312" w:hAnsi="楷体" w:eastAsia="楷体_GB2312" w:cs="楷体"/>
          <w:color w:val="000000" w:themeColor="text1"/>
          <w:sz w:val="36"/>
          <w:szCs w:val="36"/>
        </w:rPr>
      </w:pPr>
      <w:r>
        <w:rPr>
          <w:rFonts w:hint="eastAsia" w:ascii="楷体_GB2312" w:hAnsi="楷体" w:eastAsia="楷体_GB2312" w:cs="楷体"/>
          <w:color w:val="000000" w:themeColor="text1"/>
          <w:sz w:val="36"/>
          <w:szCs w:val="36"/>
        </w:rPr>
        <w:t>河北省廊坊市三河市在城市管理中盲目决策、机械执行，损害群众利益，加重基层负担。</w:t>
      </w:r>
      <w:r>
        <w:rPr>
          <w:rFonts w:ascii="楷体_GB2312" w:hAnsi="楷体" w:eastAsia="楷体_GB2312" w:cs="楷体"/>
          <w:color w:val="000000" w:themeColor="text1"/>
          <w:sz w:val="36"/>
          <w:szCs w:val="36"/>
        </w:rPr>
        <w:t>2024年7月以来，三河市个别领导干部政绩观错位、官僚主义严重，未经科学论证和充分征求意见，推动出台《城市规划建设管理导则》，脱离实际提出广告牌匾“除国际国内连锁品牌，不允许用红蓝底色或字样”等禁止性规定。为推动牌匾整治工作快速见效，该市组织开展两次百日攻坚行动，违反《整治形式主义为基层减负若干规定》，频繁进行工作调度、督查督办和排名通报，加重基层负担。该市城市管理综合行政执法部门在执行中简单机械，搞形式主义“一刀切”，对包括国内连锁品牌在内的1800余块商户门头牌匾颜色进行变更，损害了群众利益，造成不良影响。时任三河市委主要负责人已受到免职处理。</w:t>
      </w:r>
    </w:p>
    <w:p>
      <w:pPr>
        <w:widowControl/>
        <w:spacing w:line="640" w:lineRule="exact"/>
        <w:ind w:firstLine="720" w:firstLineChars="200"/>
        <w:rPr>
          <w:rFonts w:ascii="楷体_GB2312" w:hAnsi="楷体" w:eastAsia="楷体_GB2312" w:cs="楷体"/>
          <w:color w:val="000000" w:themeColor="text1"/>
          <w:sz w:val="36"/>
          <w:szCs w:val="36"/>
        </w:rPr>
      </w:pPr>
      <w:r>
        <w:rPr>
          <w:rFonts w:hint="eastAsia" w:ascii="楷体_GB2312" w:hAnsi="楷体" w:eastAsia="楷体_GB2312" w:cs="楷体"/>
          <w:color w:val="000000" w:themeColor="text1"/>
          <w:sz w:val="36"/>
          <w:szCs w:val="36"/>
        </w:rPr>
        <w:t>【典型案例】</w:t>
      </w:r>
    </w:p>
    <w:p>
      <w:pPr>
        <w:widowControl/>
        <w:spacing w:line="640" w:lineRule="exact"/>
        <w:ind w:firstLine="720" w:firstLineChars="200"/>
        <w:rPr>
          <w:rFonts w:ascii="楷体_GB2312" w:hAnsi="楷体" w:eastAsia="楷体_GB2312" w:cs="楷体"/>
          <w:color w:val="000000" w:themeColor="text1"/>
          <w:sz w:val="36"/>
          <w:szCs w:val="36"/>
        </w:rPr>
      </w:pPr>
      <w:r>
        <w:rPr>
          <w:rFonts w:ascii="楷体_GB2312" w:hAnsi="楷体" w:eastAsia="楷体_GB2312" w:cs="楷体"/>
          <w:color w:val="000000" w:themeColor="text1"/>
          <w:sz w:val="36"/>
          <w:szCs w:val="36"/>
        </w:rPr>
        <w:t>黑龙江省财政厅原党组成员、副厅长薛英杰等人不作为、慢作为、抓落实不力问题。2020年至2021年，薛英杰等人落实上级决策部署不力，未按规定及时分解下达中央财政拨付的部分玉米、大豆等补贴资金，致使巨额补贴资金闲置超1年，其中部分资金闲置超2年，严重影响中央补贴资金使用质效。薛英杰受到党内严重警告处分，其他责任人员受到相应处理。</w:t>
      </w:r>
    </w:p>
    <w:p>
      <w:pPr>
        <w:tabs>
          <w:tab w:val="left" w:pos="1785"/>
        </w:tabs>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以上问题反映出一些单位和个人政绩观有偏差，重形式轻实效，搞“面子工程”，口号响落实差，不作为乱作为等，是典型的形式主义、官僚主义。我们作为法院干警，要做到手里办的是事，心里装的是人，自觉摒弃“微”不足道、法不责“微”等错误思想，以“如我在诉”的意识，让人民群众司法获得感成色更足，幸福感更可持续，安全感更有保障。</w:t>
      </w:r>
    </w:p>
    <w:p>
      <w:pPr>
        <w:widowControl/>
        <w:spacing w:line="640" w:lineRule="exact"/>
        <w:ind w:firstLine="722" w:firstLineChars="200"/>
        <w:rPr>
          <w:rFonts w:ascii="仿宋_GB2312" w:eastAsia="仿宋_GB2312"/>
          <w:b/>
          <w:color w:val="000000" w:themeColor="text1"/>
          <w:sz w:val="36"/>
          <w:szCs w:val="36"/>
        </w:rPr>
      </w:pPr>
      <w:r>
        <w:rPr>
          <w:rFonts w:ascii="仿宋_GB2312" w:eastAsia="仿宋_GB2312"/>
          <w:b/>
          <w:color w:val="000000" w:themeColor="text1"/>
          <w:sz w:val="36"/>
          <w:szCs w:val="36"/>
        </w:rPr>
        <w:t>2.</w:t>
      </w:r>
      <w:r>
        <w:rPr>
          <w:rFonts w:hint="eastAsia" w:ascii="仿宋_GB2312" w:eastAsia="仿宋_GB2312"/>
          <w:b/>
          <w:color w:val="000000" w:themeColor="text1"/>
          <w:sz w:val="36"/>
          <w:szCs w:val="36"/>
        </w:rPr>
        <w:t>享乐主义与奢靡之风</w:t>
      </w:r>
    </w:p>
    <w:p>
      <w:pPr>
        <w:widowControl/>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习近平总书记在庆祝中国共产党成立95周年大会上强调：“如果管党不力、治党不严，人民群众反映强烈的党内突出问题得不到解决，那我们党迟早会失去执政资格，不可避免被历史淘汰。</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什么是享乐主义？</w:t>
      </w:r>
      <w:r>
        <w:rPr>
          <w:rFonts w:hint="eastAsia" w:ascii="仿宋_GB2312" w:eastAsia="仿宋_GB2312"/>
          <w:color w:val="000000" w:themeColor="text1"/>
          <w:sz w:val="36"/>
          <w:szCs w:val="36"/>
        </w:rPr>
        <w:t>其实质是革命意志衰退、奋斗精神消减、追求感官享受。更重要的是，享乐主义看似是思想觉悟不高、自我要求不严的问题，实则是危害极大的“慢性病”，对党员战斗力的锈蚀犹如“温水煮青蛙”，在不知不觉中进行、在悄无声息中完成，也许比明火执仗的对手更具杀伤力。</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什么是奢靡之风？</w:t>
      </w:r>
      <w:r>
        <w:rPr>
          <w:rFonts w:hint="eastAsia" w:ascii="仿宋_GB2312" w:eastAsia="仿宋_GB2312"/>
          <w:color w:val="000000" w:themeColor="text1"/>
          <w:sz w:val="36"/>
          <w:szCs w:val="36"/>
        </w:rPr>
        <w:t>奢靡之风包括：大兴土木、热衷于造节办节、超规格接待、个人生活奢华等。奢靡之风绝非小事，不仅大量浪费国家和人民的宝贵钱财，而且成为消极腐败现象得以滋长蔓延的温床，严重侵蚀党的肌体，削弱党的凝聚力战斗力。此风不禁，后果不堪设想。</w:t>
      </w:r>
    </w:p>
    <w:p>
      <w:pPr>
        <w:widowControl/>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享乐主义和奢靡之风的具体表现如下：</w:t>
      </w:r>
      <w:r>
        <w:rPr>
          <w:rFonts w:hint="eastAsia" w:ascii="仿宋_GB2312" w:eastAsia="仿宋_GB2312"/>
          <w:color w:val="000000" w:themeColor="text1"/>
          <w:sz w:val="36"/>
          <w:szCs w:val="36"/>
        </w:rPr>
        <w:t>一是违规收送名贵特产类礼品；二是违规收送礼金和其他礼品；三是违规公款吃喝；四是违规接受管理和服务对象等宴请；五是违规操办婚丧喜庆；六是违规发放津补贴或福利；七是公款旅游以及违规接受管理和服务对象等旅游活动安排；八是违规配备和使用公车；九是楼堂馆所问题；十是提供或接受超标准接待；十一是组织或参加用公款支付的高消费娱乐健身等活动；十二是接受或提供可能影响公正执行公务的健身娱乐等活动；十三是违规出入私人会所；十四是领导干部住房违规。</w:t>
      </w:r>
    </w:p>
    <w:p>
      <w:pPr>
        <w:widowControl/>
        <w:spacing w:line="640" w:lineRule="exact"/>
        <w:ind w:firstLine="720" w:firstLineChars="200"/>
        <w:rPr>
          <w:rFonts w:ascii="楷体" w:hAnsi="楷体" w:eastAsia="楷体" w:cs="楷体"/>
          <w:color w:val="000000" w:themeColor="text1"/>
          <w:sz w:val="36"/>
          <w:szCs w:val="36"/>
        </w:rPr>
      </w:pPr>
      <w:r>
        <w:rPr>
          <w:rFonts w:hint="eastAsia" w:ascii="楷体" w:hAnsi="楷体" w:eastAsia="楷体" w:cs="楷体"/>
          <w:color w:val="000000" w:themeColor="text1"/>
          <w:sz w:val="36"/>
          <w:szCs w:val="36"/>
        </w:rPr>
        <w:t>【典型案例】</w:t>
      </w:r>
    </w:p>
    <w:p>
      <w:pPr>
        <w:widowControl/>
        <w:spacing w:line="640" w:lineRule="exact"/>
        <w:ind w:firstLine="720" w:firstLineChars="200"/>
        <w:rPr>
          <w:rFonts w:ascii="楷体_GB2312" w:hAnsi="Segoe UI" w:eastAsia="楷体_GB2312" w:cs="Segoe UI"/>
          <w:color w:val="000000" w:themeColor="text1"/>
          <w:sz w:val="36"/>
          <w:szCs w:val="36"/>
          <w:shd w:val="clear" w:color="auto" w:fill="FFFFFF"/>
        </w:rPr>
      </w:pPr>
      <w:r>
        <w:rPr>
          <w:rFonts w:hint="eastAsia" w:ascii="楷体_GB2312" w:hAnsi="Segoe UI" w:eastAsia="楷体_GB2312" w:cs="Segoe UI"/>
          <w:color w:val="000000" w:themeColor="text1"/>
          <w:sz w:val="36"/>
          <w:szCs w:val="36"/>
          <w:shd w:val="clear" w:color="auto" w:fill="FFFFFF"/>
        </w:rPr>
        <w:t>广西壮族自治区柳州市鱼峰区法院公款旅游案。该院借外出考察学习之机，先后组织本院55名干警到外地公款旅游。其中，副院长赵波借到太原考察学习之机，带领19名干警到大同五台山、云冈石窟及承德避暑山庄等地旅游；纪检组长周祖林借到吉林省桦甸市考察学习之机，带领16名干警到哈尔滨太阳岛、吉林长白山、牡丹江镜泊湖等地旅游；副院长罗华借到昆明考察学习之机，带领17名干警到云南西双版纳、丽江等地旅游，上述旅游共计花费公款108326元。案发后，赵波、周祖林、罗华分别受到党内警告处分，相关人员退缴了全部旅游费用。</w:t>
      </w:r>
    </w:p>
    <w:p>
      <w:pPr>
        <w:widowControl/>
        <w:spacing w:line="640" w:lineRule="exact"/>
        <w:ind w:firstLine="720" w:firstLineChars="200"/>
        <w:rPr>
          <w:rFonts w:ascii="楷体" w:hAnsi="楷体" w:eastAsia="楷体" w:cs="楷体"/>
          <w:color w:val="000000" w:themeColor="text1"/>
          <w:sz w:val="36"/>
          <w:szCs w:val="36"/>
        </w:rPr>
      </w:pPr>
      <w:r>
        <w:rPr>
          <w:rFonts w:hint="eastAsia" w:ascii="楷体" w:hAnsi="楷体" w:eastAsia="楷体" w:cs="楷体"/>
          <w:color w:val="000000" w:themeColor="text1"/>
          <w:sz w:val="36"/>
          <w:szCs w:val="36"/>
        </w:rPr>
        <w:t>【典型案例】</w:t>
      </w:r>
    </w:p>
    <w:p>
      <w:pPr>
        <w:widowControl/>
        <w:spacing w:line="640" w:lineRule="exact"/>
        <w:ind w:firstLine="720" w:firstLineChars="200"/>
        <w:rPr>
          <w:rFonts w:ascii="楷体_GB2312" w:hAnsi="Segoe UI" w:eastAsia="楷体_GB2312" w:cs="Segoe UI"/>
          <w:color w:val="000000" w:themeColor="text1"/>
          <w:sz w:val="36"/>
          <w:szCs w:val="36"/>
          <w:shd w:val="clear" w:color="auto" w:fill="FFFFFF"/>
        </w:rPr>
      </w:pPr>
      <w:r>
        <w:rPr>
          <w:rFonts w:hint="eastAsia" w:ascii="楷体_GB2312" w:hAnsi="Segoe UI" w:eastAsia="楷体_GB2312" w:cs="Segoe UI"/>
          <w:color w:val="000000" w:themeColor="text1"/>
          <w:sz w:val="36"/>
          <w:szCs w:val="36"/>
          <w:shd w:val="clear" w:color="auto" w:fill="FFFFFF"/>
        </w:rPr>
        <w:t>安徽省滁州市南谯区法院执行庭副庭长王宏年违规操办升学宴案。王宏年在滁州市某大酒店为其子升学摆设酒宴，共收受礼金61900元，其中包括与其工作有利害关系的律师和法律工作者所送的礼金4200元。案发后，王宏年被免职，并受到党内警告处分。</w:t>
      </w:r>
    </w:p>
    <w:p>
      <w:pPr>
        <w:spacing w:line="640" w:lineRule="exact"/>
        <w:ind w:firstLine="720" w:firstLineChars="200"/>
        <w:rPr>
          <w:rFonts w:ascii="仿宋_GB2312" w:eastAsia="仿宋_GB2312"/>
          <w:b/>
          <w:color w:val="000000" w:themeColor="text1"/>
          <w:sz w:val="36"/>
          <w:szCs w:val="36"/>
        </w:rPr>
      </w:pPr>
      <w:r>
        <w:rPr>
          <w:rFonts w:hint="eastAsia" w:ascii="仿宋_GB2312" w:eastAsia="仿宋_GB2312"/>
          <w:color w:val="000000" w:themeColor="text1"/>
          <w:sz w:val="36"/>
          <w:szCs w:val="36"/>
        </w:rPr>
        <w:t>另外,近三年，据公开数据显示,全市法院共查处违纪违法问题70余人,其中违反中央八项规定精神问题占比11.4%，包括领导干部3人，法官3人，法官助理2人</w:t>
      </w:r>
      <w:r>
        <w:rPr>
          <w:rFonts w:hint="eastAsia" w:ascii="仿宋_GB2312" w:eastAsia="仿宋_GB2312"/>
          <w:b/>
          <w:color w:val="000000" w:themeColor="text1"/>
          <w:sz w:val="36"/>
          <w:szCs w:val="36"/>
        </w:rPr>
        <w:t>（详见下图）</w:t>
      </w:r>
    </w:p>
    <w:p>
      <w:pPr>
        <w:widowControl/>
        <w:jc w:val="left"/>
        <w:rPr>
          <w:rFonts w:ascii="仿宋_GB2312" w:eastAsia="仿宋_GB2312"/>
          <w:b/>
          <w:color w:val="000000" w:themeColor="text1"/>
          <w:sz w:val="36"/>
          <w:szCs w:val="36"/>
        </w:rPr>
      </w:pPr>
      <w:r>
        <w:rPr>
          <w:rFonts w:ascii="仿宋_GB2312" w:eastAsia="仿宋_GB2312"/>
          <w:b/>
          <w:color w:val="000000" w:themeColor="text1"/>
          <w:sz w:val="36"/>
          <w:szCs w:val="36"/>
        </w:rPr>
        <w:br w:type="page"/>
      </w:r>
    </w:p>
    <w:p>
      <w:pPr>
        <w:spacing w:line="640" w:lineRule="exact"/>
        <w:ind w:firstLine="722" w:firstLineChars="200"/>
        <w:rPr>
          <w:rFonts w:ascii="仿宋_GB2312" w:eastAsia="仿宋_GB2312"/>
          <w:b/>
          <w:color w:val="000000" w:themeColor="text1"/>
          <w:sz w:val="36"/>
          <w:szCs w:val="36"/>
        </w:rPr>
      </w:pPr>
    </w:p>
    <w:p>
      <w:pPr>
        <w:widowControl/>
        <w:spacing w:line="640" w:lineRule="exact"/>
        <w:jc w:val="left"/>
        <w:rPr>
          <w:rFonts w:ascii="仿宋_GB2312" w:eastAsia="仿宋_GB2312"/>
          <w:b/>
          <w:color w:val="000000" w:themeColor="text1"/>
          <w:sz w:val="36"/>
          <w:szCs w:val="36"/>
        </w:rPr>
      </w:pPr>
      <w:r>
        <w:rPr>
          <w:rFonts w:ascii="仿宋_GB2312" w:eastAsia="仿宋_GB2312"/>
          <w:b/>
          <w:color w:val="000000" w:themeColor="text1"/>
          <w:sz w:val="36"/>
          <w:szCs w:val="36"/>
        </w:rPr>
        <w:br w:type="page"/>
      </w:r>
    </w:p>
    <w:p>
      <w:pPr>
        <w:tabs>
          <w:tab w:val="left" w:pos="1785"/>
        </w:tabs>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可以说，形式主义、官僚主义、享乐主义和奢靡之风，拉开了党和群众的距离，也在党员干部中埋下了毒瘤祸根，败坏了党风政风，污染了政治生态。特别是对于司法队伍来说，我们作为裁判者、执法者，手握司法权，职业特性决定了对法院干警的要求必须高于普通党员。在开展学习教育的当下，我们要充分认识“四风”问题的顽固性、反复性、危害性，</w:t>
      </w:r>
      <w:r>
        <w:rPr>
          <w:rFonts w:hint="eastAsia" w:ascii="仿宋_GB2312" w:hAnsi="microsoft yahei" w:eastAsia="仿宋_GB2312" w:cs="Arial"/>
          <w:color w:val="000000" w:themeColor="text1"/>
          <w:sz w:val="36"/>
          <w:szCs w:val="36"/>
        </w:rPr>
        <w:t>把涉及钱财物的重点人员、重要风险岗位、风险领域，如人事、财物、审执，招投标、政府采购、案款发放等，纳入重点监管对象，将严查严纠的压力传导到每一名干警，</w:t>
      </w:r>
      <w:r>
        <w:rPr>
          <w:rFonts w:hint="eastAsia" w:ascii="仿宋_GB2312" w:eastAsia="仿宋_GB2312"/>
          <w:color w:val="000000" w:themeColor="text1"/>
          <w:sz w:val="36"/>
          <w:szCs w:val="36"/>
        </w:rPr>
        <w:t>以抓铁有痕、踏石留印的力度，一刻不放松、半步不后退，使“四风”无缝可钻、无处可逃，真正让“讲纪律、守规矩”成为自觉，锻造最讲党性、最讲政治、最讲忠诚、最讲担当的过硬法院队伍。</w:t>
      </w:r>
    </w:p>
    <w:p>
      <w:pPr>
        <w:pStyle w:val="2"/>
        <w:spacing w:before="0" w:after="0" w:line="640" w:lineRule="exact"/>
        <w:ind w:firstLine="720" w:firstLineChars="200"/>
        <w:rPr>
          <w:rFonts w:ascii="黑体" w:hAnsi="黑体" w:eastAsia="黑体"/>
          <w:b w:val="0"/>
          <w:color w:val="000000" w:themeColor="text1"/>
          <w:sz w:val="36"/>
          <w:szCs w:val="36"/>
        </w:rPr>
      </w:pPr>
      <w:bookmarkStart w:id="8" w:name="_Toc201738359"/>
      <w:r>
        <w:rPr>
          <w:rFonts w:hint="eastAsia" w:ascii="黑体" w:hAnsi="黑体" w:eastAsia="黑体"/>
          <w:b w:val="0"/>
          <w:color w:val="000000" w:themeColor="text1"/>
          <w:sz w:val="36"/>
          <w:szCs w:val="36"/>
        </w:rPr>
        <w:t>三、在新征程上推动中央八项规定精神在人民法院落地生根</w:t>
      </w:r>
      <w:bookmarkEnd w:id="8"/>
    </w:p>
    <w:p>
      <w:pPr>
        <w:tabs>
          <w:tab w:val="left" w:pos="1785"/>
        </w:tabs>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一分部署，九分落实”，开展深入贯彻中央八项规定精神学习教育，关键在落实。人民法院的“九分落实”最终要体现到以作风建设新成效推动司法审判工作高质量发展上，以学习教育的务实成果夯实坚定拥护“两个确立”，坚决做到“两个维护”上。</w:t>
      </w:r>
    </w:p>
    <w:p>
      <w:pPr>
        <w:pStyle w:val="3"/>
        <w:spacing w:before="0" w:after="0" w:line="600" w:lineRule="exact"/>
        <w:ind w:firstLine="720" w:firstLineChars="200"/>
        <w:rPr>
          <w:rFonts w:ascii="楷体_GB2312" w:eastAsia="楷体_GB2312"/>
          <w:b w:val="0"/>
          <w:color w:val="000000" w:themeColor="text1"/>
          <w:sz w:val="36"/>
          <w:szCs w:val="36"/>
        </w:rPr>
      </w:pPr>
      <w:bookmarkStart w:id="9" w:name="_Toc201738360"/>
      <w:r>
        <w:rPr>
          <w:rFonts w:hint="eastAsia" w:ascii="楷体_GB2312" w:eastAsia="楷体_GB2312"/>
          <w:b w:val="0"/>
          <w:color w:val="000000" w:themeColor="text1"/>
          <w:sz w:val="36"/>
          <w:szCs w:val="36"/>
        </w:rPr>
        <w:t>（一）提高政治站位，确保正确政治方向</w:t>
      </w:r>
      <w:bookmarkEnd w:id="9"/>
    </w:p>
    <w:p>
      <w:pPr>
        <w:spacing w:line="60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牢牢把握正确政治方向，始终坚持政法机关首先是政治机关，是我们工作的题中之义。</w:t>
      </w:r>
    </w:p>
    <w:p>
      <w:pPr>
        <w:spacing w:line="600" w:lineRule="exact"/>
        <w:ind w:firstLine="722" w:firstLineChars="200"/>
        <w:rPr>
          <w:rFonts w:hint="eastAsia" w:ascii="仿宋_GB2312" w:hAnsi="microsoft yahei" w:eastAsia="仿宋_GB2312" w:cs="Arial"/>
          <w:color w:val="000000" w:themeColor="text1"/>
          <w:sz w:val="36"/>
          <w:szCs w:val="36"/>
        </w:rPr>
      </w:pPr>
      <w:r>
        <w:rPr>
          <w:rFonts w:hint="eastAsia" w:ascii="仿宋_GB2312" w:hAnsi="microsoft yahei" w:eastAsia="仿宋_GB2312" w:cs="Arial"/>
          <w:b/>
          <w:color w:val="000000" w:themeColor="text1"/>
          <w:sz w:val="36"/>
          <w:szCs w:val="36"/>
        </w:rPr>
        <w:t>一是要强化政治意识，将党的领导贯穿到人民法院工作全过程。</w:t>
      </w:r>
      <w:r>
        <w:rPr>
          <w:rFonts w:hint="eastAsia" w:ascii="仿宋_GB2312" w:hAnsi="microsoft yahei" w:eastAsia="仿宋_GB2312" w:cs="Arial"/>
          <w:color w:val="000000" w:themeColor="text1"/>
          <w:sz w:val="36"/>
          <w:szCs w:val="36"/>
        </w:rPr>
        <w:t>中央八项规定不仅是作风建设的“铁规矩”，更是新时代党的自我革命的“法宝”。人民法院作为党领导下的政治机关，必须旗帜鲜明讲政治。要通过学习教育不断提高政治站位，提高政治敏锐性，增强政治判断力、政治领悟力、政治执行力，做到善于从政治上看、精于从法治上办，准确理解把握党中央关于进一步全面深化改革和深化司法体制改革的指导思想和重点任务，切实把思想和行动统一到党中央决策部署上来，确保司法审判各项工作在党的领导下积极推进，不脱轨、不偏航。</w:t>
      </w:r>
    </w:p>
    <w:p>
      <w:pPr>
        <w:spacing w:line="600" w:lineRule="exact"/>
        <w:ind w:firstLine="722" w:firstLineChars="200"/>
        <w:rPr>
          <w:rFonts w:hint="eastAsia" w:ascii="仿宋_GB2312" w:hAnsi="microsoft yahei" w:eastAsia="仿宋_GB2312" w:cs="Arial"/>
          <w:b/>
          <w:color w:val="000000" w:themeColor="text1"/>
          <w:sz w:val="36"/>
          <w:szCs w:val="36"/>
        </w:rPr>
      </w:pPr>
      <w:r>
        <w:rPr>
          <w:rFonts w:hint="eastAsia" w:ascii="仿宋_GB2312" w:hAnsi="microsoft yahei" w:eastAsia="仿宋_GB2312" w:cs="Arial"/>
          <w:b/>
          <w:color w:val="000000" w:themeColor="text1"/>
          <w:sz w:val="36"/>
          <w:szCs w:val="36"/>
        </w:rPr>
        <w:t>二是要深化理论武装，打造信得过靠得住能放心的法院队伍。</w:t>
      </w:r>
      <w:r>
        <w:rPr>
          <w:rFonts w:hint="eastAsia" w:ascii="仿宋_GB2312" w:hAnsi="microsoft yahei" w:eastAsia="仿宋_GB2312" w:cs="Arial"/>
          <w:color w:val="000000" w:themeColor="text1"/>
          <w:sz w:val="36"/>
          <w:szCs w:val="36"/>
        </w:rPr>
        <w:t>学有质量、查有力度、改有成效，学习是打头的。近三年来，我院共有8名干警，因未通过高院政治理论考试，影响晋职晋级</w:t>
      </w:r>
      <w:r>
        <w:rPr>
          <w:rFonts w:hint="eastAsia" w:ascii="仿宋_GB2312" w:hAnsi="microsoft yahei" w:eastAsia="仿宋_GB2312" w:cs="Arial"/>
          <w:b/>
          <w:color w:val="000000" w:themeColor="text1"/>
          <w:sz w:val="36"/>
          <w:szCs w:val="36"/>
        </w:rPr>
        <w:t>（统计表格如下）</w:t>
      </w:r>
    </w:p>
    <w:p>
      <w:pPr>
        <w:spacing w:line="640" w:lineRule="exact"/>
        <w:ind w:firstLine="722" w:firstLineChars="200"/>
        <w:rPr>
          <w:rFonts w:hint="eastAsia" w:ascii="仿宋_GB2312" w:hAnsi="microsoft yahei" w:eastAsia="仿宋_GB2312" w:cs="Arial"/>
          <w:b/>
          <w:color w:val="000000" w:themeColor="text1"/>
          <w:sz w:val="36"/>
          <w:szCs w:val="36"/>
        </w:rPr>
      </w:pPr>
      <w:r>
        <w:rPr>
          <w:rFonts w:hint="eastAsia" w:ascii="仿宋_GB2312" w:hAnsi="microsoft yahei" w:eastAsia="仿宋_GB2312" w:cs="Arial"/>
          <w:b/>
          <w:color w:val="000000" w:themeColor="text1"/>
          <w:sz w:val="36"/>
          <w:szCs w:val="36"/>
        </w:rPr>
        <w:drawing>
          <wp:anchor distT="0" distB="0" distL="114300" distR="114300" simplePos="0" relativeHeight="251659264" behindDoc="0" locked="0" layoutInCell="1" allowOverlap="1">
            <wp:simplePos x="0" y="0"/>
            <wp:positionH relativeFrom="column">
              <wp:posOffset>-29845</wp:posOffset>
            </wp:positionH>
            <wp:positionV relativeFrom="paragraph">
              <wp:posOffset>-3810</wp:posOffset>
            </wp:positionV>
            <wp:extent cx="5620385" cy="2289175"/>
            <wp:effectExtent l="19050" t="0" r="0" b="0"/>
            <wp:wrapNone/>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7"/>
                    <a:srcRect/>
                    <a:stretch>
                      <a:fillRect/>
                    </a:stretch>
                  </pic:blipFill>
                  <pic:spPr>
                    <a:xfrm>
                      <a:off x="0" y="0"/>
                      <a:ext cx="5620385" cy="2289175"/>
                    </a:xfrm>
                    <a:prstGeom prst="rect">
                      <a:avLst/>
                    </a:prstGeom>
                    <a:noFill/>
                    <a:ln w="9525">
                      <a:noFill/>
                      <a:miter lim="800000"/>
                      <a:headEnd/>
                      <a:tailEnd/>
                    </a:ln>
                  </pic:spPr>
                </pic:pic>
              </a:graphicData>
            </a:graphic>
          </wp:anchor>
        </w:drawing>
      </w:r>
    </w:p>
    <w:p>
      <w:pPr>
        <w:spacing w:line="640" w:lineRule="exact"/>
        <w:ind w:firstLine="722" w:firstLineChars="200"/>
        <w:rPr>
          <w:rFonts w:hint="eastAsia" w:ascii="仿宋_GB2312" w:hAnsi="microsoft yahei" w:eastAsia="仿宋_GB2312" w:cs="Arial"/>
          <w:b/>
          <w:color w:val="000000" w:themeColor="text1"/>
          <w:sz w:val="36"/>
          <w:szCs w:val="36"/>
        </w:rPr>
      </w:pPr>
    </w:p>
    <w:p>
      <w:pPr>
        <w:spacing w:line="640" w:lineRule="exact"/>
        <w:ind w:firstLine="720" w:firstLineChars="200"/>
        <w:rPr>
          <w:rFonts w:hint="eastAsia" w:ascii="仿宋_GB2312" w:hAnsi="microsoft yahei" w:eastAsia="仿宋_GB2312" w:cs="Arial"/>
          <w:color w:val="000000" w:themeColor="text1"/>
          <w:sz w:val="36"/>
          <w:szCs w:val="36"/>
        </w:rPr>
      </w:pPr>
    </w:p>
    <w:p>
      <w:pPr>
        <w:spacing w:line="640" w:lineRule="exact"/>
        <w:ind w:firstLine="720" w:firstLineChars="200"/>
        <w:rPr>
          <w:rFonts w:hint="eastAsia" w:ascii="仿宋_GB2312" w:hAnsi="microsoft yahei" w:eastAsia="仿宋_GB2312" w:cs="Arial"/>
          <w:color w:val="000000" w:themeColor="text1"/>
          <w:sz w:val="36"/>
          <w:szCs w:val="36"/>
        </w:rPr>
      </w:pPr>
    </w:p>
    <w:p>
      <w:pPr>
        <w:spacing w:line="640" w:lineRule="exact"/>
        <w:ind w:firstLine="720" w:firstLineChars="200"/>
        <w:rPr>
          <w:rFonts w:hint="eastAsia" w:ascii="仿宋_GB2312" w:hAnsi="microsoft yahei" w:eastAsia="仿宋_GB2312" w:cs="Arial"/>
          <w:color w:val="000000" w:themeColor="text1"/>
          <w:sz w:val="36"/>
          <w:szCs w:val="36"/>
        </w:rPr>
      </w:pPr>
      <w:r>
        <w:rPr>
          <w:rFonts w:hint="eastAsia" w:ascii="仿宋_GB2312" w:hAnsi="microsoft yahei" w:eastAsia="仿宋_GB2312" w:cs="Arial"/>
          <w:color w:val="000000" w:themeColor="text1"/>
          <w:sz w:val="36"/>
          <w:szCs w:val="36"/>
        </w:rPr>
        <w:t>学习教育的重要性可见一斑。我们讲加强学习教育，就要原原本本、逐章逐条学习习近平总书记关于加强党的作风建设的重要论述和中央八项规定及其实施细则精神，引导党员、干警把握精神实质，领会精髓要义。要以学习教育筑牢政治忠诚，必须将贯彻中央八项规定精神作为检验政治忠诚的“试金石”，在政治立场、政治方向、政治原则、政治道路上同以习近平同志为核心的党中央保持高度一致，不断强化政治忠诚、坚定政治信仰，从坚定拥护“两个确立”、坚决做到“两个维护”的政治高度，以“如我在诉”的意识做“守心”的工作，厚植党的执政根基。</w:t>
      </w:r>
    </w:p>
    <w:p>
      <w:pPr>
        <w:spacing w:line="640" w:lineRule="exact"/>
        <w:ind w:firstLine="722" w:firstLineChars="200"/>
        <w:rPr>
          <w:rFonts w:hint="eastAsia" w:ascii="仿宋_GB2312" w:hAnsi="microsoft yahei" w:eastAsia="仿宋_GB2312" w:cs="Arial"/>
          <w:color w:val="000000" w:themeColor="text1"/>
          <w:sz w:val="36"/>
          <w:szCs w:val="36"/>
        </w:rPr>
      </w:pPr>
      <w:r>
        <w:rPr>
          <w:rFonts w:hint="eastAsia" w:ascii="仿宋_GB2312" w:hAnsi="microsoft yahei" w:eastAsia="仿宋_GB2312" w:cs="Arial"/>
          <w:b/>
          <w:color w:val="000000" w:themeColor="text1"/>
          <w:sz w:val="36"/>
          <w:szCs w:val="36"/>
        </w:rPr>
        <w:t>三是要凝聚干事合力，以学习教育成果彰显作风建设新成效。</w:t>
      </w:r>
      <w:r>
        <w:rPr>
          <w:rFonts w:hint="eastAsia" w:ascii="仿宋_GB2312" w:hAnsi="microsoft yahei" w:eastAsia="仿宋_GB2312" w:cs="Arial"/>
          <w:color w:val="000000" w:themeColor="text1"/>
          <w:sz w:val="36"/>
          <w:szCs w:val="36"/>
        </w:rPr>
        <w:t>党的纪律既有教育约束功能，又有保障激励作用，自深入贯彻中央八项规定精神学习教育开展以来，我们抓紧抓实系统学习，全面深入查摆问题，务实严谨推进整治，全院干警学出了忠诚、学出了敬畏、学出了担当，切实做到了学习教育同推动审执两手抓、两促进。下一步，我们要继续坚持“更高标准、更严要求”，将中央八项规定精神融入日常、抓在经常，持续加强工作作风、领导作风建设，进一步调动干警干事创业的积极性、主动性、创造性，在新时代司法作风建设中彰显人民法院责任担当。</w:t>
      </w:r>
    </w:p>
    <w:p>
      <w:pPr>
        <w:pStyle w:val="3"/>
        <w:spacing w:before="0" w:after="0" w:line="640" w:lineRule="exact"/>
        <w:ind w:firstLine="720" w:firstLineChars="200"/>
        <w:rPr>
          <w:rFonts w:ascii="楷体_GB2312" w:eastAsia="楷体_GB2312"/>
          <w:b w:val="0"/>
          <w:color w:val="000000" w:themeColor="text1"/>
          <w:sz w:val="36"/>
          <w:szCs w:val="36"/>
        </w:rPr>
      </w:pPr>
      <w:bookmarkStart w:id="10" w:name="_Toc201738361"/>
      <w:r>
        <w:rPr>
          <w:rFonts w:hint="eastAsia" w:ascii="楷体_GB2312" w:eastAsia="楷体_GB2312"/>
          <w:b w:val="0"/>
          <w:color w:val="000000" w:themeColor="text1"/>
          <w:sz w:val="36"/>
          <w:szCs w:val="36"/>
        </w:rPr>
        <w:t>（二）聚焦主责主业，实现工作高质量发展</w:t>
      </w:r>
      <w:bookmarkEnd w:id="10"/>
    </w:p>
    <w:p>
      <w:pPr>
        <w:spacing w:line="640" w:lineRule="exact"/>
        <w:ind w:firstLine="720" w:firstLineChars="200"/>
        <w:rPr>
          <w:rFonts w:ascii="仿宋_GB2312" w:eastAsia="仿宋_GB2312"/>
          <w:color w:val="000000" w:themeColor="text1"/>
          <w:sz w:val="36"/>
          <w:szCs w:val="36"/>
        </w:rPr>
      </w:pPr>
      <w:r>
        <w:rPr>
          <w:rFonts w:hint="eastAsia" w:ascii="仿宋_GB2312" w:eastAsia="仿宋_GB2312"/>
          <w:color w:val="000000" w:themeColor="text1"/>
          <w:sz w:val="36"/>
          <w:szCs w:val="36"/>
        </w:rPr>
        <w:t>推进作风建设和加强审判工作本质上是一体两面，法院一切工作背后体现的都是作风、是党性、是责任担当，只有把作风建设融入、贯穿法院工作各方面，才能真正体现作风建设的价值和成效。</w:t>
      </w:r>
    </w:p>
    <w:p>
      <w:pPr>
        <w:spacing w:line="640" w:lineRule="exact"/>
        <w:ind w:firstLine="722" w:firstLineChars="200"/>
        <w:rPr>
          <w:rFonts w:ascii="仿宋_GB2312" w:eastAsia="仿宋_GB2312"/>
          <w:color w:val="000000" w:themeColor="text1"/>
          <w:sz w:val="36"/>
          <w:szCs w:val="36"/>
        </w:rPr>
      </w:pPr>
      <w:r>
        <w:rPr>
          <w:rFonts w:hint="eastAsia" w:ascii="仿宋_GB2312" w:eastAsia="仿宋_GB2312"/>
          <w:b/>
          <w:color w:val="000000" w:themeColor="text1"/>
          <w:sz w:val="36"/>
          <w:szCs w:val="36"/>
        </w:rPr>
        <w:t>一是要提振司法作风，提升工作能力。</w:t>
      </w:r>
      <w:r>
        <w:rPr>
          <w:rFonts w:hint="eastAsia" w:ascii="仿宋_GB2312" w:eastAsia="仿宋_GB2312"/>
          <w:color w:val="000000" w:themeColor="text1"/>
          <w:sz w:val="36"/>
          <w:szCs w:val="36"/>
        </w:rPr>
        <w:t>近年来，在我院审务督察发现的问题中，着装不规范占据问题总数的68%，另外，宣读法庭纪律、桌牌未摆放问题一定程度上依然存在。</w:t>
      </w:r>
      <w:r>
        <w:rPr>
          <w:rFonts w:hint="eastAsia" w:ascii="仿宋_GB2312" w:eastAsia="仿宋_GB2312"/>
          <w:b/>
          <w:color w:val="000000" w:themeColor="text1"/>
          <w:sz w:val="36"/>
          <w:szCs w:val="36"/>
        </w:rPr>
        <w:t>（详见下图）</w:t>
      </w:r>
    </w:p>
    <w:p>
      <w:pPr>
        <w:spacing w:line="640" w:lineRule="exact"/>
        <w:ind w:firstLine="720" w:firstLineChars="200"/>
        <w:rPr>
          <w:rFonts w:ascii="仿宋_GB2312" w:eastAsia="仿宋_GB2312"/>
          <w:color w:val="000000" w:themeColor="text1"/>
          <w:sz w:val="36"/>
          <w:szCs w:val="36"/>
        </w:rPr>
      </w:pPr>
      <w:r>
        <w:rPr>
          <w:rFonts w:ascii="仿宋_GB2312" w:eastAsia="仿宋_GB2312"/>
          <w:color w:val="000000" w:themeColor="text1"/>
          <w:sz w:val="36"/>
          <w:szCs w:val="36"/>
        </w:rPr>
        <w:drawing>
          <wp:anchor distT="0" distB="0" distL="114300" distR="114300" simplePos="0" relativeHeight="251660288" behindDoc="0" locked="0" layoutInCell="1" allowOverlap="1">
            <wp:simplePos x="0" y="0"/>
            <wp:positionH relativeFrom="column">
              <wp:posOffset>76835</wp:posOffset>
            </wp:positionH>
            <wp:positionV relativeFrom="paragraph">
              <wp:posOffset>55245</wp:posOffset>
            </wp:positionV>
            <wp:extent cx="5271135" cy="4364990"/>
            <wp:effectExtent l="19050" t="0" r="5599" b="0"/>
            <wp:wrapNone/>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8"/>
                    <a:srcRect/>
                    <a:stretch>
                      <a:fillRect/>
                    </a:stretch>
                  </pic:blipFill>
                  <pic:spPr>
                    <a:xfrm>
                      <a:off x="0" y="0"/>
                      <a:ext cx="5271251" cy="4365092"/>
                    </a:xfrm>
                    <a:prstGeom prst="rect">
                      <a:avLst/>
                    </a:prstGeom>
                    <a:noFill/>
                    <a:ln w="9525">
                      <a:noFill/>
                      <a:miter lim="800000"/>
                      <a:headEnd/>
                      <a:tailEnd/>
                    </a:ln>
                  </pic:spPr>
                </pic:pic>
              </a:graphicData>
            </a:graphic>
          </wp:anchor>
        </w:drawing>
      </w: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720" w:firstLineChars="200"/>
        <w:rPr>
          <w:rFonts w:ascii="仿宋_GB2312" w:eastAsia="仿宋_GB2312"/>
          <w:color w:val="000000" w:themeColor="text1"/>
          <w:sz w:val="36"/>
          <w:szCs w:val="36"/>
        </w:rPr>
      </w:pPr>
    </w:p>
    <w:p>
      <w:pPr>
        <w:spacing w:line="640" w:lineRule="exact"/>
        <w:ind w:firstLine="200"/>
        <w:rPr>
          <w:rFonts w:ascii="仿宋_GB2312" w:eastAsia="仿宋_GB2312"/>
          <w:color w:val="000000" w:themeColor="text1"/>
          <w:sz w:val="36"/>
          <w:szCs w:val="36"/>
        </w:rPr>
      </w:pPr>
    </w:p>
    <w:p>
      <w:pPr>
        <w:spacing w:line="640" w:lineRule="exact"/>
        <w:ind w:firstLine="720" w:firstLineChars="200"/>
        <w:rPr>
          <w:rFonts w:hint="eastAsia" w:ascii="仿宋_GB2312" w:hAnsi="microsoft yahei" w:eastAsia="仿宋_GB2312" w:cs="Arial"/>
          <w:color w:val="000000" w:themeColor="text1"/>
          <w:sz w:val="36"/>
          <w:szCs w:val="36"/>
        </w:rPr>
      </w:pPr>
      <w:r>
        <w:rPr>
          <w:rFonts w:hint="eastAsia" w:ascii="仿宋_GB2312" w:eastAsia="仿宋_GB2312"/>
          <w:color w:val="000000" w:themeColor="text1"/>
          <w:sz w:val="36"/>
          <w:szCs w:val="36"/>
        </w:rPr>
        <w:t>司法作风无小事，正如习近平总书记所说：“工作作风上的问题绝对不是小事，如果不坚决纠正不良风气，任其发展下去，就会像一座无形的墙把我们党和人民群众隔开，我们党就会失去根基、失去血脉、失去力量。”在开展深入贯彻中央八项规定精神的当下，我们要对照中央八项规定及其实施细则，切实纠“四风”，树新风，</w:t>
      </w:r>
      <w:r>
        <w:rPr>
          <w:rFonts w:hint="eastAsia" w:ascii="仿宋_GB2312" w:hAnsi="microsoft yahei" w:eastAsia="仿宋_GB2312" w:cs="Arial"/>
          <w:color w:val="000000" w:themeColor="text1"/>
          <w:sz w:val="36"/>
          <w:szCs w:val="36"/>
        </w:rPr>
        <w:t>巩固深化司法体制改革、加强符合司法规律的审判管理，增强人民群众对公正司法的获得感和满意度。要提升履职能力，加大调查研究、分析判断、群众工作等能力建设，切实担当起以审判工作现代化支撑和服务中国式现代化的历史重任。</w:t>
      </w:r>
    </w:p>
    <w:p>
      <w:pPr>
        <w:widowControl/>
        <w:suppressAutoHyphens/>
        <w:spacing w:line="640" w:lineRule="exact"/>
        <w:ind w:firstLine="722" w:firstLineChars="200"/>
        <w:rPr>
          <w:rFonts w:ascii="仿宋_GB2312" w:hAnsi="仿宋_GB2312" w:eastAsia="仿宋_GB2312" w:cs="仿宋_GB2312"/>
          <w:color w:val="000000" w:themeColor="text1"/>
          <w:sz w:val="36"/>
          <w:szCs w:val="36"/>
        </w:rPr>
      </w:pPr>
      <w:r>
        <w:rPr>
          <w:rFonts w:hint="eastAsia" w:ascii="仿宋_GB2312" w:eastAsia="仿宋_GB2312"/>
          <w:b/>
          <w:color w:val="000000" w:themeColor="text1"/>
          <w:sz w:val="36"/>
          <w:szCs w:val="36"/>
        </w:rPr>
        <w:t>二是做实定分止争，提升审执质效。</w:t>
      </w:r>
      <w:r>
        <w:rPr>
          <w:rFonts w:hint="eastAsia" w:ascii="仿宋_GB2312" w:eastAsia="仿宋_GB2312"/>
          <w:color w:val="000000" w:themeColor="text1"/>
          <w:sz w:val="36"/>
          <w:szCs w:val="36"/>
        </w:rPr>
        <w:t>要牢牢把握全年工作主线和目标任务，及时跟上、适应新形势新要求，持续加强科学化精细化管理，深化立审执协调联动，持续抓好均衡结案，加大积案清理力度，狠抓审限内结案率，定期开展审执数据会商研判，全面提升审执质效。要持续提升服判息诉效果，严格落实</w:t>
      </w:r>
      <w:r>
        <w:rPr>
          <w:rFonts w:hint="eastAsia" w:ascii="仿宋_GB2312" w:hAnsi="仿宋_GB2312" w:eastAsia="仿宋_GB2312" w:cs="仿宋_GB2312"/>
          <w:color w:val="000000" w:themeColor="text1"/>
          <w:sz w:val="36"/>
          <w:szCs w:val="36"/>
        </w:rPr>
        <w:t>裁判文书说理、判后答疑、到庭宣判等规定，在裁判文书中要充分加强对案件事实认定、法律适用等内容的释明，积极践行和弘扬社会主义核心价值观，提高司法裁判说服力和认同度。探索推广判后答疑内容载入宣判笔录一并入卷，确保答疑制度落到实处。要</w:t>
      </w:r>
      <w:r>
        <w:rPr>
          <w:rFonts w:hint="eastAsia" w:ascii="仿宋_GB2312" w:eastAsia="仿宋_GB2312"/>
          <w:color w:val="000000" w:themeColor="text1"/>
          <w:sz w:val="36"/>
          <w:szCs w:val="36"/>
        </w:rPr>
        <w:t>强化案件质量评查，</w:t>
      </w:r>
      <w:r>
        <w:rPr>
          <w:rFonts w:hint="eastAsia" w:ascii="仿宋_GB2312" w:hAnsi="仿宋_GB2312" w:eastAsia="仿宋_GB2312" w:cs="仿宋_GB2312"/>
          <w:color w:val="000000" w:themeColor="text1"/>
          <w:sz w:val="36"/>
          <w:szCs w:val="36"/>
        </w:rPr>
        <w:t>优化案件评查范围，聚焦规范裁量权行使开展重点评查，加强评查结果综合运用。</w:t>
      </w:r>
    </w:p>
    <w:p>
      <w:pPr>
        <w:widowControl/>
        <w:suppressAutoHyphens/>
        <w:spacing w:line="640" w:lineRule="exact"/>
        <w:ind w:firstLine="722" w:firstLineChars="200"/>
        <w:rPr>
          <w:rFonts w:ascii="仿宋_GB2312" w:hAnsi="仿宋_GB2312" w:eastAsia="仿宋_GB2312" w:cs="仿宋_GB2312"/>
          <w:color w:val="000000" w:themeColor="text1"/>
          <w:sz w:val="36"/>
          <w:szCs w:val="36"/>
        </w:rPr>
      </w:pPr>
      <w:r>
        <w:rPr>
          <w:rFonts w:hint="eastAsia" w:ascii="仿宋_GB2312" w:eastAsia="仿宋_GB2312"/>
          <w:b/>
          <w:color w:val="000000" w:themeColor="text1"/>
          <w:sz w:val="36"/>
          <w:szCs w:val="36"/>
        </w:rPr>
        <w:t>三是密切联系群众，坚守为民初心。</w:t>
      </w:r>
      <w:r>
        <w:rPr>
          <w:rFonts w:hint="eastAsia" w:ascii="仿宋_GB2312" w:hAnsi="仿宋_GB2312" w:eastAsia="仿宋_GB2312" w:cs="仿宋_GB2312"/>
          <w:color w:val="000000" w:themeColor="text1"/>
          <w:sz w:val="36"/>
          <w:szCs w:val="36"/>
        </w:rPr>
        <w:t>要</w:t>
      </w:r>
      <w:r>
        <w:rPr>
          <w:rFonts w:hint="eastAsia" w:ascii="仿宋_GB2312" w:hAnsi="仿宋_GB2312" w:eastAsia="仿宋_GB2312" w:cs="仿宋_GB2312"/>
          <w:bCs/>
          <w:color w:val="000000" w:themeColor="text1"/>
          <w:sz w:val="36"/>
          <w:szCs w:val="36"/>
        </w:rPr>
        <w:t>以便民利民的标准做好司法服务。</w:t>
      </w:r>
      <w:r>
        <w:rPr>
          <w:rFonts w:hint="eastAsia" w:ascii="仿宋_GB2312" w:hAnsi="仿宋_GB2312" w:eastAsia="仿宋_GB2312" w:cs="仿宋_GB2312"/>
          <w:color w:val="000000" w:themeColor="text1"/>
          <w:sz w:val="36"/>
          <w:szCs w:val="36"/>
        </w:rPr>
        <w:t>进一步完善网上立案、在线庭审、电子送达、两状适用等便民服务举措。深化落实“接诉即答”“接诉即办”工作机制，充分发挥</w:t>
      </w:r>
      <w:r>
        <w:rPr>
          <w:rFonts w:ascii="仿宋_GB2312" w:hAnsi="仿宋_GB2312" w:eastAsia="仿宋_GB2312" w:cs="仿宋_GB2312"/>
          <w:color w:val="000000" w:themeColor="text1"/>
          <w:sz w:val="36"/>
          <w:szCs w:val="36"/>
        </w:rPr>
        <w:t>12368联系法官主渠道作用，做好实质性</w:t>
      </w:r>
      <w:r>
        <w:rPr>
          <w:rFonts w:hint="eastAsia" w:ascii="仿宋_GB2312" w:hAnsi="仿宋_GB2312" w:eastAsia="仿宋_GB2312" w:cs="仿宋_GB2312"/>
          <w:color w:val="000000" w:themeColor="text1"/>
          <w:sz w:val="36"/>
          <w:szCs w:val="36"/>
        </w:rPr>
        <w:t>答复工作，对群众反映较为集中的问题做到及时反馈、督促解决，切实提升群众满意度。前期诉服部门对我院</w:t>
      </w:r>
      <w:r>
        <w:rPr>
          <w:rFonts w:ascii="仿宋_GB2312" w:hAnsi="仿宋_GB2312" w:eastAsia="仿宋_GB2312" w:cs="仿宋_GB2312"/>
          <w:color w:val="000000" w:themeColor="text1"/>
          <w:sz w:val="36"/>
          <w:szCs w:val="36"/>
        </w:rPr>
        <w:t>2025年1-4月诉讼服务一体化应用系统工单开展数据梳理</w:t>
      </w:r>
      <w:r>
        <w:rPr>
          <w:rFonts w:hint="eastAsia" w:ascii="仿宋_GB2312" w:hAnsi="仿宋_GB2312" w:eastAsia="仿宋_GB2312" w:cs="仿宋_GB2312"/>
          <w:color w:val="000000" w:themeColor="text1"/>
          <w:sz w:val="36"/>
          <w:szCs w:val="36"/>
        </w:rPr>
        <w:t>和调研，形成了《平谷法院</w:t>
      </w:r>
      <w:r>
        <w:rPr>
          <w:rFonts w:ascii="仿宋_GB2312" w:hAnsi="仿宋_GB2312" w:eastAsia="仿宋_GB2312" w:cs="仿宋_GB2312"/>
          <w:color w:val="000000" w:themeColor="text1"/>
          <w:sz w:val="36"/>
          <w:szCs w:val="36"/>
        </w:rPr>
        <w:t>1-4月诉讼服务一体化应用系统工单数据分析报告》，相关庭室和审执团队要</w:t>
      </w:r>
      <w:r>
        <w:rPr>
          <w:rFonts w:hint="eastAsia" w:ascii="仿宋_GB2312" w:hAnsi="仿宋_GB2312" w:eastAsia="仿宋_GB2312" w:cs="仿宋_GB2312"/>
          <w:color w:val="000000" w:themeColor="text1"/>
          <w:sz w:val="36"/>
          <w:szCs w:val="36"/>
        </w:rPr>
        <w:t>结合中央八项规定精神和实质性办理要求，从工作作风、办单规范、实质响应等方面认真整改落实。要</w:t>
      </w:r>
      <w:r>
        <w:rPr>
          <w:rFonts w:hint="eastAsia" w:ascii="仿宋_GB2312" w:hAnsi="仿宋_GB2312" w:eastAsia="仿宋_GB2312" w:cs="仿宋_GB2312"/>
          <w:bCs/>
          <w:color w:val="000000" w:themeColor="text1"/>
          <w:sz w:val="36"/>
          <w:szCs w:val="36"/>
        </w:rPr>
        <w:t>以“如我在诉”意识办好民生案。</w:t>
      </w:r>
      <w:r>
        <w:rPr>
          <w:rFonts w:hint="eastAsia" w:ascii="仿宋_GB2312" w:hAnsi="仿宋_GB2312" w:eastAsia="仿宋_GB2312" w:cs="仿宋_GB2312"/>
          <w:color w:val="000000" w:themeColor="text1"/>
          <w:sz w:val="36"/>
          <w:szCs w:val="36"/>
        </w:rPr>
        <w:t>全面准确理解适用法律法规和司法政策，以公正裁判明确行为规则，体现价值导向，增强人文关怀，让当事人和公众感受到司法裁判蕴涵的法治精神和道德引领，解开“法结”，消除“心结”。要以司法引领社会新风尚，在审执过程中融入公序良俗和群众朴素的公平正义观，树立良好的价值导向和行为规范。积极延伸审判职能，选取邻里纠纷、家事纠纷等，开展巡回审判，在百姓家门口讲法说理，培育文明乡风、淳朴民风。积极参与村规民约、诚信公约的制定优化，提出法律意见建议，提升基层治理法治化水平。</w:t>
      </w:r>
    </w:p>
    <w:p>
      <w:pPr>
        <w:pStyle w:val="3"/>
        <w:spacing w:before="0" w:after="0" w:line="640" w:lineRule="exact"/>
        <w:ind w:firstLine="720" w:firstLineChars="200"/>
        <w:rPr>
          <w:rFonts w:ascii="楷体_GB2312" w:eastAsia="楷体_GB2312"/>
          <w:b w:val="0"/>
          <w:color w:val="000000" w:themeColor="text1"/>
          <w:sz w:val="36"/>
          <w:szCs w:val="36"/>
        </w:rPr>
      </w:pPr>
      <w:bookmarkStart w:id="11" w:name="_Toc201738362"/>
      <w:r>
        <w:rPr>
          <w:rFonts w:hint="eastAsia" w:ascii="楷体_GB2312" w:eastAsia="楷体_GB2312"/>
          <w:b w:val="0"/>
          <w:color w:val="000000" w:themeColor="text1"/>
          <w:sz w:val="36"/>
          <w:szCs w:val="36"/>
        </w:rPr>
        <w:t>（三）坚持从严治院，营造干事创业氛围</w:t>
      </w:r>
      <w:bookmarkEnd w:id="11"/>
    </w:p>
    <w:p>
      <w:pPr>
        <w:spacing w:line="640" w:lineRule="exact"/>
        <w:ind w:firstLine="720" w:firstLineChars="200"/>
        <w:rPr>
          <w:rFonts w:hint="eastAsia" w:ascii="仿宋_GB2312" w:hAnsi="microsoft yahei" w:eastAsia="仿宋_GB2312" w:cs="Arial"/>
          <w:color w:val="000000" w:themeColor="text1"/>
          <w:sz w:val="36"/>
          <w:szCs w:val="36"/>
        </w:rPr>
      </w:pPr>
      <w:r>
        <w:rPr>
          <w:rFonts w:hint="eastAsia" w:ascii="仿宋_GB2312" w:hAnsi="microsoft yahei" w:eastAsia="仿宋_GB2312" w:cs="Arial"/>
          <w:color w:val="000000" w:themeColor="text1"/>
          <w:sz w:val="36"/>
          <w:szCs w:val="36"/>
        </w:rPr>
        <w:t>良好的政治生态是干事创业的基础，</w:t>
      </w:r>
      <w:r>
        <w:rPr>
          <w:rFonts w:hint="eastAsia" w:ascii="仿宋_GB2312" w:hAnsi="仿宋_GB2312" w:eastAsia="仿宋_GB2312" w:cs="仿宋_GB2312"/>
          <w:color w:val="000000" w:themeColor="text1"/>
          <w:sz w:val="36"/>
          <w:szCs w:val="36"/>
        </w:rPr>
        <w:t>要以正在开展的深入贯彻中央八项规定精神学习教育为契机，坚持严的基调不动摇，</w:t>
      </w:r>
      <w:r>
        <w:rPr>
          <w:rFonts w:hint="eastAsia" w:ascii="仿宋_GB2312" w:hAnsi="microsoft yahei" w:eastAsia="仿宋_GB2312" w:cs="Arial"/>
          <w:color w:val="000000" w:themeColor="text1"/>
          <w:sz w:val="36"/>
          <w:szCs w:val="36"/>
        </w:rPr>
        <w:t>激励全院干警永葆蓬勃向上的朝气、士气，想事干事成事，展示新一代法院人的风采。</w:t>
      </w:r>
    </w:p>
    <w:p>
      <w:pPr>
        <w:spacing w:line="640" w:lineRule="exact"/>
        <w:ind w:firstLine="722" w:firstLineChars="200"/>
        <w:rPr>
          <w:rFonts w:ascii="仿宋_GB2312" w:hAnsi="仿宋_GB2312" w:eastAsia="仿宋_GB2312" w:cs="仿宋_GB2312"/>
          <w:color w:val="000000" w:themeColor="text1"/>
          <w:sz w:val="36"/>
          <w:szCs w:val="36"/>
        </w:rPr>
      </w:pPr>
      <w:r>
        <w:rPr>
          <w:rFonts w:hint="eastAsia" w:ascii="仿宋_GB2312" w:hAnsi="microsoft yahei" w:eastAsia="仿宋_GB2312" w:cs="Arial"/>
          <w:b/>
          <w:color w:val="000000" w:themeColor="text1"/>
          <w:sz w:val="36"/>
          <w:szCs w:val="36"/>
        </w:rPr>
        <w:t>一是要扎紧制度笼子。</w:t>
      </w:r>
      <w:r>
        <w:rPr>
          <w:rFonts w:hint="eastAsia" w:ascii="仿宋_GB2312" w:eastAsia="仿宋_GB2312"/>
          <w:color w:val="000000" w:themeColor="text1"/>
          <w:sz w:val="36"/>
          <w:szCs w:val="36"/>
        </w:rPr>
        <w:t>作风建设既要“当下改”，更要“长久立”，要强化制度执行，严格落实阅核制、法官会议、审委会、类案检索等制度机制把关作用，切实规范裁量权行使。紧盯审判执行权力运行关键点、内部薄弱点、问题易发点，特别是当事人关注度高的执行领域，在</w:t>
      </w:r>
      <w:r>
        <w:rPr>
          <w:rFonts w:hint="eastAsia" w:ascii="仿宋_GB2312" w:hAnsi="仿宋_GB2312" w:eastAsia="仿宋_GB2312" w:cs="仿宋_GB2312"/>
          <w:color w:val="000000" w:themeColor="text1"/>
          <w:sz w:val="36"/>
          <w:szCs w:val="36"/>
        </w:rPr>
        <w:t>终本案件管理，涉案财物收、管、发，信息系统管理运行，财产处置等关键环节，要从严抓好制度落实，加大日常管理力度，强化抽查、评查、督查力度，切实将权力关进制度的“笼子”。院党组要定期研究制度落实工作情况，持续加大对制度落实情况的督促检查，确保制度落实到位。各部门要对照市高院重点制度落实清单，做好再学习、再落实，及时掌握最新的政策意见与规范要求。按照市委关于法院系统涉案款物问题巡审联动工作安排，各巡审联动工作组已经进驻各法院，大家要高度重视，以此次巡查为契机，全面规范制度落实、全面提升工作作风、全面提高审执质效。</w:t>
      </w:r>
    </w:p>
    <w:p>
      <w:pPr>
        <w:widowControl/>
        <w:suppressAutoHyphens/>
        <w:spacing w:line="640" w:lineRule="exact"/>
        <w:ind w:firstLine="722" w:firstLineChars="200"/>
        <w:rPr>
          <w:rFonts w:ascii="仿宋_GB2312" w:hAnsi="仿宋_GB2312" w:eastAsia="仿宋_GB2312" w:cs="仿宋_GB2312"/>
          <w:color w:val="000000" w:themeColor="text1"/>
          <w:sz w:val="36"/>
          <w:szCs w:val="36"/>
        </w:rPr>
      </w:pPr>
      <w:r>
        <w:rPr>
          <w:rFonts w:hint="eastAsia" w:ascii="仿宋_GB2312" w:hAnsi="microsoft yahei" w:eastAsia="仿宋_GB2312" w:cs="Arial"/>
          <w:b/>
          <w:color w:val="000000" w:themeColor="text1"/>
          <w:sz w:val="36"/>
          <w:szCs w:val="36"/>
        </w:rPr>
        <w:t>二是要压实主体责任。</w:t>
      </w:r>
      <w:r>
        <w:rPr>
          <w:rFonts w:hint="eastAsia" w:ascii="仿宋_GB2312" w:hAnsi="仿宋_GB2312" w:eastAsia="仿宋_GB2312" w:cs="仿宋_GB2312"/>
          <w:color w:val="000000" w:themeColor="text1"/>
          <w:sz w:val="36"/>
          <w:szCs w:val="36"/>
        </w:rPr>
        <w:t>紧盯“关键少数”，强化班子自身建设，进一步压紧压实全面从严管党治院主体责任，推动领导干部切实履行“一岗双责”。</w:t>
      </w:r>
      <w:r>
        <w:rPr>
          <w:rFonts w:hint="eastAsia" w:ascii="仿宋_GB2312" w:hAnsi="microsoft yahei" w:eastAsia="仿宋_GB2312" w:cs="Arial"/>
          <w:color w:val="000000" w:themeColor="text1"/>
          <w:sz w:val="36"/>
          <w:szCs w:val="36"/>
        </w:rPr>
        <w:t>院党组、分管领导、各部门负责人要定期研判全院及各条线、各部门廉政风险点，及时化解潜在隐患，将廉政建设作为重点工作谋划部署，采取实招硬招深化从严治党压力传导，坚决防止廉政建设“上热中温下冷”现象。</w:t>
      </w:r>
      <w:r>
        <w:rPr>
          <w:rFonts w:hint="eastAsia" w:ascii="仿宋_GB2312" w:hAnsi="仿宋_GB2312" w:eastAsia="仿宋_GB2312" w:cs="仿宋_GB2312"/>
          <w:color w:val="000000" w:themeColor="text1"/>
          <w:sz w:val="36"/>
          <w:szCs w:val="36"/>
        </w:rPr>
        <w:t>持续推进党风廉政建设，严格落实“三个规定”“六大纪律”</w:t>
      </w:r>
      <w:r>
        <w:rPr>
          <w:rStyle w:val="16"/>
          <w:rFonts w:ascii="仿宋_GB2312" w:hAnsi="仿宋_GB2312" w:eastAsia="仿宋_GB2312" w:cs="仿宋_GB2312"/>
          <w:color w:val="000000" w:themeColor="text1"/>
          <w:sz w:val="36"/>
          <w:szCs w:val="36"/>
        </w:rPr>
        <w:footnoteReference w:id="2"/>
      </w:r>
      <w:r>
        <w:rPr>
          <w:rFonts w:hint="eastAsia" w:ascii="仿宋_GB2312" w:hAnsi="仿宋_GB2312" w:eastAsia="仿宋_GB2312" w:cs="仿宋_GB2312"/>
          <w:color w:val="000000" w:themeColor="text1"/>
          <w:sz w:val="36"/>
          <w:szCs w:val="36"/>
        </w:rPr>
        <w:t>等铁规禁令，认真落实常态化长效化纪律教育机制，不断巩固党纪学习教育成果。增强以案促改、以案促治实效，运用好“三个从严”量化评价机制和法官预警性记分实施办法，加大司法作风审务督察工作力度，完善审判权力制约监督。发挥党风廉政监督员、亲情廉政监督员作用，持之以恒落实中央八项规定精神，深化运用监督执纪“第一种形态”，做好及时约谈提醒，抓早抓小，教育干警遵规守纪。</w:t>
      </w:r>
    </w:p>
    <w:p>
      <w:pPr>
        <w:spacing w:line="640" w:lineRule="exact"/>
        <w:ind w:firstLine="722" w:firstLineChars="200"/>
        <w:rPr>
          <w:rFonts w:hint="eastAsia" w:ascii="仿宋_GB2312" w:hAnsi="microsoft yahei" w:eastAsia="仿宋_GB2312" w:cs="Arial"/>
          <w:color w:val="000000" w:themeColor="text1"/>
          <w:sz w:val="36"/>
          <w:szCs w:val="36"/>
        </w:rPr>
      </w:pPr>
      <w:r>
        <w:rPr>
          <w:rFonts w:hint="eastAsia" w:ascii="仿宋_GB2312" w:hAnsi="microsoft yahei" w:eastAsia="仿宋_GB2312" w:cs="Arial"/>
          <w:b/>
          <w:color w:val="000000" w:themeColor="text1"/>
          <w:sz w:val="36"/>
          <w:szCs w:val="36"/>
        </w:rPr>
        <w:t>三是要坚持严管厚爱。</w:t>
      </w:r>
      <w:r>
        <w:rPr>
          <w:rFonts w:hint="eastAsia" w:ascii="仿宋_GB2312" w:hAnsi="microsoft yahei" w:eastAsia="仿宋_GB2312" w:cs="Arial"/>
          <w:color w:val="000000" w:themeColor="text1"/>
          <w:sz w:val="36"/>
          <w:szCs w:val="36"/>
        </w:rPr>
        <w:t>院庭长要</w:t>
      </w:r>
      <w:r>
        <w:rPr>
          <w:rFonts w:hint="eastAsia" w:ascii="仿宋_GB2312" w:eastAsia="仿宋_GB2312"/>
          <w:color w:val="000000" w:themeColor="text1"/>
          <w:sz w:val="36"/>
          <w:szCs w:val="36"/>
        </w:rPr>
        <w:t>强化对全院干警特别是年轻干警的教育监</w:t>
      </w:r>
      <w:r>
        <w:rPr>
          <w:rFonts w:hint="eastAsia" w:ascii="仿宋_GB2312" w:hAnsi="microsoft yahei" w:eastAsia="仿宋_GB2312" w:cs="Arial"/>
          <w:color w:val="000000" w:themeColor="text1"/>
          <w:sz w:val="36"/>
          <w:szCs w:val="36"/>
        </w:rPr>
        <w:t>督管理，时刻关注干警思想动态、工作动态，发现苗头性、倾向性问题时，综合运用谈心谈话、约谈提醒等方式，及时疏解引导，防止小隐患演变成大事故。</w:t>
      </w:r>
      <w:r>
        <w:rPr>
          <w:rFonts w:hint="eastAsia" w:ascii="仿宋_GB2312" w:eastAsia="仿宋_GB2312"/>
          <w:color w:val="000000" w:themeColor="text1"/>
          <w:sz w:val="36"/>
          <w:szCs w:val="36"/>
        </w:rPr>
        <w:t>要倡导健康向上、勤俭节约的法院文化，持续深入学习贯彻新修订的《党政机关厉行节约反对浪费条例》，引导干警更加习惯“过紧日子”，扎实推进节约型机关建设，着力营造浪费可耻、节约光荣的浓厚氛围。全院干警要主动对标中央八项规定、“十个严禁”等政治纪律和规矩，时常检视自己是否存在享乐主义、奢靡之风问题，按照“照镜子、正衣冠、洗洗澡、治治病”的要求端正品行。领导干部要带头遵规守纪，勤抓勤管，教育引导干警持续改进司法作风，提振干事创业的精气神，把精力全部用到工作和事业上来，进一步树牢正确权力观、政绩观、事业观，坚决防止享乐主义、奢靡之风反弹回潮。</w:t>
      </w:r>
    </w:p>
    <w:p>
      <w:pPr>
        <w:spacing w:line="640" w:lineRule="exact"/>
        <w:ind w:firstLine="720" w:firstLineChars="200"/>
        <w:rPr>
          <w:rFonts w:hint="eastAsia" w:ascii="仿宋_GB2312" w:hAnsi="microsoft yahei" w:eastAsia="仿宋_GB2312" w:cs="Arial"/>
          <w:color w:val="000000" w:themeColor="text1"/>
          <w:sz w:val="32"/>
          <w:szCs w:val="32"/>
        </w:rPr>
      </w:pPr>
      <w:r>
        <w:rPr>
          <w:rFonts w:hint="eastAsia" w:ascii="仿宋_GB2312" w:eastAsia="仿宋_GB2312" w:cs="Times New Roman"/>
          <w:color w:val="000000" w:themeColor="text1"/>
          <w:sz w:val="36"/>
          <w:szCs w:val="36"/>
        </w:rPr>
        <w:t>同志们，风清则气正，气正则心齐，心齐则事成。让我们更加紧密地团结在以习近平同志为核心的党中央周围，深入贯彻中央八项规定精神，坚持抓党建带队建促审判，一体推进政治素质、业务素质和职业道德素质建设，以作风建设新成效推动司法审判事业新发展，</w:t>
      </w:r>
      <w:r>
        <w:rPr>
          <w:rFonts w:hint="eastAsia" w:ascii="仿宋_GB2312" w:hAnsi="仿宋_GB2312" w:eastAsia="仿宋_GB2312" w:cs="仿宋_GB2312"/>
          <w:color w:val="000000" w:themeColor="text1"/>
          <w:sz w:val="36"/>
          <w:szCs w:val="36"/>
        </w:rPr>
        <w:t>向着建设首都一流法院的目标大步前进，为谱写中国式现代化北京篇章的平谷答卷贡献新的法治力量！</w:t>
      </w: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等线">
    <w:altName w:val="仿宋_GB2312"/>
    <w:panose1 w:val="00000000000000000000"/>
    <w:charset w:val="00"/>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egoe UI">
    <w:altName w:val="Noto Music"/>
    <w:panose1 w:val="020B0502040204020203"/>
    <w:charset w:val="00"/>
    <w:family w:val="swiss"/>
    <w:pitch w:val="default"/>
    <w:sig w:usb0="00000000" w:usb1="00000000" w:usb2="00000029" w:usb3="00000000" w:csb0="000001DF" w:csb1="00000000"/>
  </w:font>
  <w:font w:name="microsoft yahei">
    <w:altName w:val="仿宋_GB2312"/>
    <w:panose1 w:val="00000000000000000000"/>
    <w:charset w:val="00"/>
    <w:family w:val="roman"/>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1398"/>
      <w:docPartObj>
        <w:docPartGallery w:val="autotext"/>
      </w:docPartObj>
    </w:sdtPr>
    <w:sdtContent>
      <w:p>
        <w:pPr>
          <w:pStyle w:val="7"/>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r>
        <w:separator/>
      </w:r>
    </w:p>
  </w:footnote>
  <w:footnote w:type="continuationSeparator" w:id="7">
    <w:p>
      <w:r>
        <w:continuationSeparator/>
      </w:r>
    </w:p>
  </w:footnote>
  <w:footnote w:id="0">
    <w:p>
      <w:pPr>
        <w:pStyle w:val="10"/>
      </w:pPr>
      <w:r>
        <w:rPr>
          <w:rStyle w:val="16"/>
        </w:rPr>
        <w:footnoteRef/>
      </w:r>
      <w:r>
        <w:rPr>
          <w:rFonts w:hint="eastAsia"/>
        </w:rPr>
        <w:t>“八个坚持、八个反对”：坚持解放思想、实事求是，反对因循守旧、不思进取；坚持理论联系实际，反对照抄照搬、本本主义；坚持密切联系群众，反对形式主义、官僚主义；坚持民主集中制，反对独断专行、软弱涣散；坚持党的纪律，反对自由主义；坚持艰苦奋斗，反对享乐主义；坚持清正廉洁，反对以权谋私；坚持任人唯贤，反对用人上的不正之风。</w:t>
      </w:r>
    </w:p>
  </w:footnote>
  <w:footnote w:id="1">
    <w:p>
      <w:pPr>
        <w:pStyle w:val="10"/>
      </w:pPr>
      <w:r>
        <w:rPr>
          <w:rStyle w:val="16"/>
        </w:rPr>
        <w:footnoteRef/>
      </w:r>
      <w:r>
        <w:t xml:space="preserve"> </w:t>
      </w:r>
      <w:r>
        <w:rPr>
          <w:rFonts w:hint="eastAsia"/>
        </w:rPr>
        <w:t>四大考验：执政考验、改革开放考验、市场经济考验、外部环境考验；四大危险：精神懈怠危险、能力不足危险、脱离群众危险、消极腐败危险。</w:t>
      </w:r>
    </w:p>
  </w:footnote>
  <w:footnote w:id="2">
    <w:p>
      <w:pPr>
        <w:pStyle w:val="10"/>
      </w:pPr>
      <w:r>
        <w:rPr>
          <w:rStyle w:val="16"/>
        </w:rPr>
        <w:footnoteRef/>
      </w:r>
      <w:r>
        <w:t xml:space="preserve"> </w:t>
      </w:r>
      <w:r>
        <w:rPr>
          <w:rFonts w:hint="eastAsia"/>
        </w:rPr>
        <w:t>六大纪律：政治纪律、组织纪律、廉洁纪律、群众纪律、工作纪律、生活纪律。</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105"/>
  <w:drawingGridVerticalSpacing w:val="156"/>
  <w:noPunctuationKerning w:val="true"/>
  <w:characterSpacingControl w:val="compressPunctuation"/>
  <w:footnotePr>
    <w:footnote w:id="6"/>
    <w:footnote w:id="7"/>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E07BE3"/>
    <w:rsid w:val="000010A5"/>
    <w:rsid w:val="00001D31"/>
    <w:rsid w:val="00005695"/>
    <w:rsid w:val="00005E73"/>
    <w:rsid w:val="0001492C"/>
    <w:rsid w:val="000156DA"/>
    <w:rsid w:val="00016111"/>
    <w:rsid w:val="000218B6"/>
    <w:rsid w:val="00023614"/>
    <w:rsid w:val="000318DA"/>
    <w:rsid w:val="000377C7"/>
    <w:rsid w:val="000415A4"/>
    <w:rsid w:val="00042A27"/>
    <w:rsid w:val="0004345A"/>
    <w:rsid w:val="00050E60"/>
    <w:rsid w:val="00053D63"/>
    <w:rsid w:val="00054486"/>
    <w:rsid w:val="00060465"/>
    <w:rsid w:val="00060A39"/>
    <w:rsid w:val="000612D2"/>
    <w:rsid w:val="0006557F"/>
    <w:rsid w:val="0006654E"/>
    <w:rsid w:val="0007254D"/>
    <w:rsid w:val="0007333F"/>
    <w:rsid w:val="00082C71"/>
    <w:rsid w:val="00090052"/>
    <w:rsid w:val="00095211"/>
    <w:rsid w:val="00095F3C"/>
    <w:rsid w:val="00097FF2"/>
    <w:rsid w:val="000A1CC0"/>
    <w:rsid w:val="000A5135"/>
    <w:rsid w:val="000B71A8"/>
    <w:rsid w:val="000C075E"/>
    <w:rsid w:val="000D63B3"/>
    <w:rsid w:val="000E1840"/>
    <w:rsid w:val="000E2863"/>
    <w:rsid w:val="000E3D4A"/>
    <w:rsid w:val="000F1980"/>
    <w:rsid w:val="000F2DCC"/>
    <w:rsid w:val="000F31A3"/>
    <w:rsid w:val="000F4E99"/>
    <w:rsid w:val="000F514A"/>
    <w:rsid w:val="000F5BAC"/>
    <w:rsid w:val="000F7636"/>
    <w:rsid w:val="001049DA"/>
    <w:rsid w:val="001073EB"/>
    <w:rsid w:val="00107A6C"/>
    <w:rsid w:val="0011354E"/>
    <w:rsid w:val="0012121C"/>
    <w:rsid w:val="00123DAD"/>
    <w:rsid w:val="001273F4"/>
    <w:rsid w:val="00131661"/>
    <w:rsid w:val="00144161"/>
    <w:rsid w:val="001534CF"/>
    <w:rsid w:val="001554EC"/>
    <w:rsid w:val="00156D09"/>
    <w:rsid w:val="00163481"/>
    <w:rsid w:val="00163EAC"/>
    <w:rsid w:val="0017061A"/>
    <w:rsid w:val="00171BD3"/>
    <w:rsid w:val="00177340"/>
    <w:rsid w:val="00193FC3"/>
    <w:rsid w:val="001A4931"/>
    <w:rsid w:val="001B3C07"/>
    <w:rsid w:val="001D0778"/>
    <w:rsid w:val="001D7A56"/>
    <w:rsid w:val="001E14A0"/>
    <w:rsid w:val="001E75B1"/>
    <w:rsid w:val="001F47F1"/>
    <w:rsid w:val="001F4C55"/>
    <w:rsid w:val="00203D62"/>
    <w:rsid w:val="00212340"/>
    <w:rsid w:val="00212560"/>
    <w:rsid w:val="002153BE"/>
    <w:rsid w:val="00222E77"/>
    <w:rsid w:val="00233074"/>
    <w:rsid w:val="0024033B"/>
    <w:rsid w:val="00244885"/>
    <w:rsid w:val="002505BF"/>
    <w:rsid w:val="00261161"/>
    <w:rsid w:val="00266D5F"/>
    <w:rsid w:val="0027232B"/>
    <w:rsid w:val="002754A9"/>
    <w:rsid w:val="0027705E"/>
    <w:rsid w:val="00281437"/>
    <w:rsid w:val="002815BB"/>
    <w:rsid w:val="00281C3E"/>
    <w:rsid w:val="002A34DB"/>
    <w:rsid w:val="002B3046"/>
    <w:rsid w:val="002C0FD9"/>
    <w:rsid w:val="002C55AA"/>
    <w:rsid w:val="002D62B5"/>
    <w:rsid w:val="002D648C"/>
    <w:rsid w:val="002D698C"/>
    <w:rsid w:val="002E08D6"/>
    <w:rsid w:val="002E630B"/>
    <w:rsid w:val="002E7080"/>
    <w:rsid w:val="002F4EC9"/>
    <w:rsid w:val="003035EF"/>
    <w:rsid w:val="003172D0"/>
    <w:rsid w:val="00336C94"/>
    <w:rsid w:val="00337B5C"/>
    <w:rsid w:val="00342FC6"/>
    <w:rsid w:val="003531D5"/>
    <w:rsid w:val="00354309"/>
    <w:rsid w:val="00354811"/>
    <w:rsid w:val="00363739"/>
    <w:rsid w:val="003708DE"/>
    <w:rsid w:val="003823E2"/>
    <w:rsid w:val="003851AE"/>
    <w:rsid w:val="00385BE7"/>
    <w:rsid w:val="00386A5E"/>
    <w:rsid w:val="00386B99"/>
    <w:rsid w:val="00390083"/>
    <w:rsid w:val="003914A3"/>
    <w:rsid w:val="003927F6"/>
    <w:rsid w:val="003A3E8E"/>
    <w:rsid w:val="003B1E62"/>
    <w:rsid w:val="003C5826"/>
    <w:rsid w:val="003D0175"/>
    <w:rsid w:val="003D053A"/>
    <w:rsid w:val="003D2B84"/>
    <w:rsid w:val="003D2BDE"/>
    <w:rsid w:val="003E5B6E"/>
    <w:rsid w:val="003E6263"/>
    <w:rsid w:val="00400717"/>
    <w:rsid w:val="00412209"/>
    <w:rsid w:val="00412841"/>
    <w:rsid w:val="004142BD"/>
    <w:rsid w:val="004147AF"/>
    <w:rsid w:val="0042560E"/>
    <w:rsid w:val="00425C24"/>
    <w:rsid w:val="00433961"/>
    <w:rsid w:val="00435DEA"/>
    <w:rsid w:val="00436144"/>
    <w:rsid w:val="00444F91"/>
    <w:rsid w:val="00444FD5"/>
    <w:rsid w:val="00453346"/>
    <w:rsid w:val="00457ABC"/>
    <w:rsid w:val="00464EBD"/>
    <w:rsid w:val="00465394"/>
    <w:rsid w:val="004712C9"/>
    <w:rsid w:val="00480CB4"/>
    <w:rsid w:val="004816D8"/>
    <w:rsid w:val="00482317"/>
    <w:rsid w:val="00485DBB"/>
    <w:rsid w:val="0048743F"/>
    <w:rsid w:val="004A07EE"/>
    <w:rsid w:val="004B4015"/>
    <w:rsid w:val="004B4DB9"/>
    <w:rsid w:val="004B5D31"/>
    <w:rsid w:val="004B7AB0"/>
    <w:rsid w:val="004C1448"/>
    <w:rsid w:val="004C15DB"/>
    <w:rsid w:val="004C17C9"/>
    <w:rsid w:val="004C2661"/>
    <w:rsid w:val="004E1691"/>
    <w:rsid w:val="004E19E9"/>
    <w:rsid w:val="004E2C73"/>
    <w:rsid w:val="004E48B6"/>
    <w:rsid w:val="004E7FC3"/>
    <w:rsid w:val="004F460B"/>
    <w:rsid w:val="00500B2E"/>
    <w:rsid w:val="005022A1"/>
    <w:rsid w:val="00502C3F"/>
    <w:rsid w:val="00515C85"/>
    <w:rsid w:val="005162DD"/>
    <w:rsid w:val="00516D03"/>
    <w:rsid w:val="00517372"/>
    <w:rsid w:val="00520C70"/>
    <w:rsid w:val="00524FBF"/>
    <w:rsid w:val="00525E27"/>
    <w:rsid w:val="005301D5"/>
    <w:rsid w:val="00531C89"/>
    <w:rsid w:val="00534D7F"/>
    <w:rsid w:val="0054409A"/>
    <w:rsid w:val="00544B5F"/>
    <w:rsid w:val="00544D34"/>
    <w:rsid w:val="00544E26"/>
    <w:rsid w:val="0054510F"/>
    <w:rsid w:val="00552D8D"/>
    <w:rsid w:val="00560992"/>
    <w:rsid w:val="0056242E"/>
    <w:rsid w:val="005626C9"/>
    <w:rsid w:val="0056526F"/>
    <w:rsid w:val="00566009"/>
    <w:rsid w:val="0057126B"/>
    <w:rsid w:val="00575E81"/>
    <w:rsid w:val="00580E6B"/>
    <w:rsid w:val="00583804"/>
    <w:rsid w:val="0058423D"/>
    <w:rsid w:val="00597FE8"/>
    <w:rsid w:val="005A00E3"/>
    <w:rsid w:val="005A2348"/>
    <w:rsid w:val="005A36E1"/>
    <w:rsid w:val="005A64DD"/>
    <w:rsid w:val="005B24B9"/>
    <w:rsid w:val="005B53FF"/>
    <w:rsid w:val="005C150C"/>
    <w:rsid w:val="005C4966"/>
    <w:rsid w:val="005C64DE"/>
    <w:rsid w:val="005D313F"/>
    <w:rsid w:val="005D68E3"/>
    <w:rsid w:val="005E554B"/>
    <w:rsid w:val="005E7331"/>
    <w:rsid w:val="005F135F"/>
    <w:rsid w:val="00602C87"/>
    <w:rsid w:val="00611F6D"/>
    <w:rsid w:val="0061481A"/>
    <w:rsid w:val="00614BBA"/>
    <w:rsid w:val="0061709C"/>
    <w:rsid w:val="00621E8F"/>
    <w:rsid w:val="00626654"/>
    <w:rsid w:val="00626C0C"/>
    <w:rsid w:val="00631B69"/>
    <w:rsid w:val="00633D68"/>
    <w:rsid w:val="00634814"/>
    <w:rsid w:val="006359A3"/>
    <w:rsid w:val="006407BC"/>
    <w:rsid w:val="00640C3D"/>
    <w:rsid w:val="00641EC3"/>
    <w:rsid w:val="00655087"/>
    <w:rsid w:val="00655AF8"/>
    <w:rsid w:val="00660B80"/>
    <w:rsid w:val="006670F1"/>
    <w:rsid w:val="00672FC5"/>
    <w:rsid w:val="006912EC"/>
    <w:rsid w:val="00696B1B"/>
    <w:rsid w:val="00697373"/>
    <w:rsid w:val="006A1E61"/>
    <w:rsid w:val="006B1140"/>
    <w:rsid w:val="006C4D8C"/>
    <w:rsid w:val="006C510C"/>
    <w:rsid w:val="006C6665"/>
    <w:rsid w:val="006C79FF"/>
    <w:rsid w:val="006F2E0C"/>
    <w:rsid w:val="00700F63"/>
    <w:rsid w:val="00716153"/>
    <w:rsid w:val="00722BDC"/>
    <w:rsid w:val="00722C76"/>
    <w:rsid w:val="007369C3"/>
    <w:rsid w:val="00736BD9"/>
    <w:rsid w:val="00740165"/>
    <w:rsid w:val="007405A4"/>
    <w:rsid w:val="00744975"/>
    <w:rsid w:val="00762171"/>
    <w:rsid w:val="00765EE8"/>
    <w:rsid w:val="007755BA"/>
    <w:rsid w:val="00783FEF"/>
    <w:rsid w:val="0078694E"/>
    <w:rsid w:val="00790D1C"/>
    <w:rsid w:val="00792E56"/>
    <w:rsid w:val="007947DE"/>
    <w:rsid w:val="007A197D"/>
    <w:rsid w:val="007A535C"/>
    <w:rsid w:val="007A6384"/>
    <w:rsid w:val="007A6F14"/>
    <w:rsid w:val="007A7325"/>
    <w:rsid w:val="007A750D"/>
    <w:rsid w:val="007B0589"/>
    <w:rsid w:val="007B72D3"/>
    <w:rsid w:val="007B767A"/>
    <w:rsid w:val="007C25A6"/>
    <w:rsid w:val="007D17CD"/>
    <w:rsid w:val="007D2242"/>
    <w:rsid w:val="007E048D"/>
    <w:rsid w:val="007E32C9"/>
    <w:rsid w:val="007E39C5"/>
    <w:rsid w:val="007F212A"/>
    <w:rsid w:val="007F5866"/>
    <w:rsid w:val="007F7A83"/>
    <w:rsid w:val="00803350"/>
    <w:rsid w:val="00804513"/>
    <w:rsid w:val="00805CA9"/>
    <w:rsid w:val="00811077"/>
    <w:rsid w:val="00827F0B"/>
    <w:rsid w:val="00840F09"/>
    <w:rsid w:val="008419E7"/>
    <w:rsid w:val="008511CB"/>
    <w:rsid w:val="00861EDF"/>
    <w:rsid w:val="00865848"/>
    <w:rsid w:val="00865860"/>
    <w:rsid w:val="008658DC"/>
    <w:rsid w:val="00870852"/>
    <w:rsid w:val="00872C38"/>
    <w:rsid w:val="00876495"/>
    <w:rsid w:val="00885299"/>
    <w:rsid w:val="00886D7D"/>
    <w:rsid w:val="00896385"/>
    <w:rsid w:val="008974E8"/>
    <w:rsid w:val="008A1EEA"/>
    <w:rsid w:val="008A7BFE"/>
    <w:rsid w:val="008B0703"/>
    <w:rsid w:val="008B21A2"/>
    <w:rsid w:val="008B725F"/>
    <w:rsid w:val="008C05A3"/>
    <w:rsid w:val="008C3A5D"/>
    <w:rsid w:val="008C4023"/>
    <w:rsid w:val="008D0488"/>
    <w:rsid w:val="008D30AC"/>
    <w:rsid w:val="008D73BD"/>
    <w:rsid w:val="008E70DC"/>
    <w:rsid w:val="008F1078"/>
    <w:rsid w:val="008F7E1A"/>
    <w:rsid w:val="008F7EA7"/>
    <w:rsid w:val="009020EA"/>
    <w:rsid w:val="00907D74"/>
    <w:rsid w:val="00925C47"/>
    <w:rsid w:val="00933CB8"/>
    <w:rsid w:val="00941FBD"/>
    <w:rsid w:val="00944104"/>
    <w:rsid w:val="0094617A"/>
    <w:rsid w:val="0096367F"/>
    <w:rsid w:val="00970439"/>
    <w:rsid w:val="009735D2"/>
    <w:rsid w:val="00977BE8"/>
    <w:rsid w:val="00980CDE"/>
    <w:rsid w:val="009817B4"/>
    <w:rsid w:val="00982D19"/>
    <w:rsid w:val="0098437D"/>
    <w:rsid w:val="009968D0"/>
    <w:rsid w:val="009A54A1"/>
    <w:rsid w:val="009A7588"/>
    <w:rsid w:val="009B51CA"/>
    <w:rsid w:val="009C0448"/>
    <w:rsid w:val="009C1ECC"/>
    <w:rsid w:val="009C2305"/>
    <w:rsid w:val="009C2DA6"/>
    <w:rsid w:val="009C2F54"/>
    <w:rsid w:val="009E1FF7"/>
    <w:rsid w:val="009E7513"/>
    <w:rsid w:val="00A0624E"/>
    <w:rsid w:val="00A06351"/>
    <w:rsid w:val="00A15A97"/>
    <w:rsid w:val="00A16F7C"/>
    <w:rsid w:val="00A22E18"/>
    <w:rsid w:val="00A23CF5"/>
    <w:rsid w:val="00A3135F"/>
    <w:rsid w:val="00A31CE1"/>
    <w:rsid w:val="00A36459"/>
    <w:rsid w:val="00A46372"/>
    <w:rsid w:val="00A46FC3"/>
    <w:rsid w:val="00A522E0"/>
    <w:rsid w:val="00A56EF5"/>
    <w:rsid w:val="00A67E51"/>
    <w:rsid w:val="00A72245"/>
    <w:rsid w:val="00A72350"/>
    <w:rsid w:val="00A8401A"/>
    <w:rsid w:val="00A91A28"/>
    <w:rsid w:val="00A940BB"/>
    <w:rsid w:val="00A9519D"/>
    <w:rsid w:val="00A9542F"/>
    <w:rsid w:val="00A95580"/>
    <w:rsid w:val="00AA5AA1"/>
    <w:rsid w:val="00AC629E"/>
    <w:rsid w:val="00AD2071"/>
    <w:rsid w:val="00AE3A8B"/>
    <w:rsid w:val="00AF2A71"/>
    <w:rsid w:val="00AF31EA"/>
    <w:rsid w:val="00AF7CEE"/>
    <w:rsid w:val="00B052D0"/>
    <w:rsid w:val="00B11E55"/>
    <w:rsid w:val="00B301F8"/>
    <w:rsid w:val="00B36943"/>
    <w:rsid w:val="00B408C1"/>
    <w:rsid w:val="00B44E88"/>
    <w:rsid w:val="00B45CEB"/>
    <w:rsid w:val="00B665ED"/>
    <w:rsid w:val="00BA5677"/>
    <w:rsid w:val="00BA7EFE"/>
    <w:rsid w:val="00BB0EE7"/>
    <w:rsid w:val="00BC0752"/>
    <w:rsid w:val="00BC49C0"/>
    <w:rsid w:val="00BD240A"/>
    <w:rsid w:val="00BD2F4F"/>
    <w:rsid w:val="00BE1FFE"/>
    <w:rsid w:val="00BE3274"/>
    <w:rsid w:val="00C067D6"/>
    <w:rsid w:val="00C076D2"/>
    <w:rsid w:val="00C07A5B"/>
    <w:rsid w:val="00C11382"/>
    <w:rsid w:val="00C12DA1"/>
    <w:rsid w:val="00C2158C"/>
    <w:rsid w:val="00C23C6F"/>
    <w:rsid w:val="00C27D8F"/>
    <w:rsid w:val="00C32C66"/>
    <w:rsid w:val="00C3469B"/>
    <w:rsid w:val="00C3655B"/>
    <w:rsid w:val="00C36747"/>
    <w:rsid w:val="00C412B9"/>
    <w:rsid w:val="00C418F6"/>
    <w:rsid w:val="00C419D6"/>
    <w:rsid w:val="00C430C7"/>
    <w:rsid w:val="00C61904"/>
    <w:rsid w:val="00C61E31"/>
    <w:rsid w:val="00C7216D"/>
    <w:rsid w:val="00C7683B"/>
    <w:rsid w:val="00C830C4"/>
    <w:rsid w:val="00C84D40"/>
    <w:rsid w:val="00C90D66"/>
    <w:rsid w:val="00C962FC"/>
    <w:rsid w:val="00CB20F7"/>
    <w:rsid w:val="00CB2206"/>
    <w:rsid w:val="00CB4C4F"/>
    <w:rsid w:val="00CC313A"/>
    <w:rsid w:val="00CC543C"/>
    <w:rsid w:val="00CC6A9E"/>
    <w:rsid w:val="00CE1462"/>
    <w:rsid w:val="00CF6AD3"/>
    <w:rsid w:val="00D032C0"/>
    <w:rsid w:val="00D03CC8"/>
    <w:rsid w:val="00D0493E"/>
    <w:rsid w:val="00D1318E"/>
    <w:rsid w:val="00D3274C"/>
    <w:rsid w:val="00D34FE4"/>
    <w:rsid w:val="00D422CA"/>
    <w:rsid w:val="00D42669"/>
    <w:rsid w:val="00D43024"/>
    <w:rsid w:val="00D503B1"/>
    <w:rsid w:val="00D5074C"/>
    <w:rsid w:val="00D556BE"/>
    <w:rsid w:val="00D561A8"/>
    <w:rsid w:val="00D57278"/>
    <w:rsid w:val="00D573D8"/>
    <w:rsid w:val="00D61916"/>
    <w:rsid w:val="00D6696B"/>
    <w:rsid w:val="00D7029E"/>
    <w:rsid w:val="00D74D73"/>
    <w:rsid w:val="00D77635"/>
    <w:rsid w:val="00D77706"/>
    <w:rsid w:val="00D915AA"/>
    <w:rsid w:val="00D9681F"/>
    <w:rsid w:val="00D968A6"/>
    <w:rsid w:val="00DB1BAA"/>
    <w:rsid w:val="00DB2F70"/>
    <w:rsid w:val="00DB3AE9"/>
    <w:rsid w:val="00DB476B"/>
    <w:rsid w:val="00DC3D2D"/>
    <w:rsid w:val="00DD46DA"/>
    <w:rsid w:val="00DD5004"/>
    <w:rsid w:val="00DE370B"/>
    <w:rsid w:val="00DE4020"/>
    <w:rsid w:val="00DE46CA"/>
    <w:rsid w:val="00DE4E6B"/>
    <w:rsid w:val="00DE5817"/>
    <w:rsid w:val="00DF51FE"/>
    <w:rsid w:val="00DF55C5"/>
    <w:rsid w:val="00DF5A5D"/>
    <w:rsid w:val="00DF70B5"/>
    <w:rsid w:val="00E03041"/>
    <w:rsid w:val="00E07BE3"/>
    <w:rsid w:val="00E13B04"/>
    <w:rsid w:val="00E14E6A"/>
    <w:rsid w:val="00E2275F"/>
    <w:rsid w:val="00E22D77"/>
    <w:rsid w:val="00E23581"/>
    <w:rsid w:val="00E2543E"/>
    <w:rsid w:val="00E2606F"/>
    <w:rsid w:val="00E55936"/>
    <w:rsid w:val="00E7033D"/>
    <w:rsid w:val="00E710E2"/>
    <w:rsid w:val="00E71297"/>
    <w:rsid w:val="00E761B6"/>
    <w:rsid w:val="00E87244"/>
    <w:rsid w:val="00E94828"/>
    <w:rsid w:val="00E955F0"/>
    <w:rsid w:val="00E960E3"/>
    <w:rsid w:val="00EB066D"/>
    <w:rsid w:val="00EB674B"/>
    <w:rsid w:val="00EB6F50"/>
    <w:rsid w:val="00EB7537"/>
    <w:rsid w:val="00EC6E93"/>
    <w:rsid w:val="00ED4F2A"/>
    <w:rsid w:val="00ED7331"/>
    <w:rsid w:val="00EF0AB8"/>
    <w:rsid w:val="00F029A2"/>
    <w:rsid w:val="00F0345A"/>
    <w:rsid w:val="00F27DE4"/>
    <w:rsid w:val="00F303B0"/>
    <w:rsid w:val="00F40A6F"/>
    <w:rsid w:val="00F4747F"/>
    <w:rsid w:val="00F7207A"/>
    <w:rsid w:val="00F76345"/>
    <w:rsid w:val="00F8136E"/>
    <w:rsid w:val="00F87EA8"/>
    <w:rsid w:val="00FD142A"/>
    <w:rsid w:val="00FE7454"/>
    <w:rsid w:val="00FE7E32"/>
    <w:rsid w:val="170FA13F"/>
    <w:rsid w:val="37F06E5D"/>
    <w:rsid w:val="3EACF8B8"/>
    <w:rsid w:val="3F6FDE83"/>
    <w:rsid w:val="3FBBC062"/>
    <w:rsid w:val="3FDD2F28"/>
    <w:rsid w:val="3FFFE6B6"/>
    <w:rsid w:val="47EFA30E"/>
    <w:rsid w:val="4FFFD3D1"/>
    <w:rsid w:val="55B565A4"/>
    <w:rsid w:val="5BFCF867"/>
    <w:rsid w:val="6A6F2E9F"/>
    <w:rsid w:val="6E7F2922"/>
    <w:rsid w:val="6EFFDB38"/>
    <w:rsid w:val="7E7B9A4C"/>
    <w:rsid w:val="7EEDB080"/>
    <w:rsid w:val="7F77D75D"/>
    <w:rsid w:val="7F7D2D07"/>
    <w:rsid w:val="7FDF7B84"/>
    <w:rsid w:val="7FF74B89"/>
    <w:rsid w:val="98D6B8DB"/>
    <w:rsid w:val="9FFC2B78"/>
    <w:rsid w:val="B775FDD7"/>
    <w:rsid w:val="CEFBEDAA"/>
    <w:rsid w:val="DCF4B09C"/>
    <w:rsid w:val="DE5FEEE0"/>
    <w:rsid w:val="DEC9F529"/>
    <w:rsid w:val="DFFD9F75"/>
    <w:rsid w:val="EF7FC859"/>
    <w:rsid w:val="EFFEA190"/>
    <w:rsid w:val="F3EF78D4"/>
    <w:rsid w:val="F5E99ADC"/>
    <w:rsid w:val="FB7ABDF1"/>
    <w:rsid w:val="FBF39C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qFormat/>
    <w:uiPriority w:val="0"/>
    <w:pPr>
      <w:jc w:val="left"/>
    </w:pPr>
    <w:rPr>
      <w:rFonts w:ascii="Calibri" w:hAnsi="Calibri" w:eastAsia="宋体" w:cs="Times New Roman"/>
      <w:szCs w:val="24"/>
    </w:rPr>
  </w:style>
  <w:style w:type="paragraph" w:styleId="5">
    <w:name w:val="toc 3"/>
    <w:basedOn w:val="1"/>
    <w:next w:val="1"/>
    <w:unhideWhenUsed/>
    <w:qFormat/>
    <w:uiPriority w:val="39"/>
    <w:pPr>
      <w:spacing w:before="100" w:beforeAutospacing="1" w:after="100" w:afterAutospacing="1"/>
      <w:ind w:left="420"/>
    </w:pPr>
    <w:rPr>
      <w:rFonts w:ascii="等线" w:hAnsi="等线" w:eastAsia="等线"/>
      <w:b/>
      <w:bCs/>
      <w:sz w:val="30"/>
      <w:szCs w:val="30"/>
    </w:rPr>
  </w:style>
  <w:style w:type="paragraph" w:styleId="6">
    <w:name w:val="Balloon Text"/>
    <w:link w:val="20"/>
    <w:qFormat/>
    <w:uiPriority w:val="0"/>
    <w:pPr>
      <w:widowControl w:val="0"/>
      <w:suppressAutoHyphens/>
      <w:jc w:val="both"/>
    </w:pPr>
    <w:rPr>
      <w:rFonts w:ascii="Calibri" w:hAnsi="Calibri" w:eastAsia="宋体" w:cs="Times New Roman"/>
      <w:kern w:val="2"/>
      <w:sz w:val="18"/>
      <w:szCs w:val="18"/>
      <w:lang w:val="en-US" w:eastAsia="zh-CN" w:bidi="ar-SA"/>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tabs>
        <w:tab w:val="right" w:leader="dot" w:pos="8296"/>
      </w:tabs>
    </w:pPr>
    <w:rPr>
      <w:rFonts w:ascii="黑体" w:hAnsi="黑体" w:eastAsia="黑体"/>
      <w:b/>
      <w:sz w:val="32"/>
      <w:szCs w:val="32"/>
    </w:rPr>
  </w:style>
  <w:style w:type="paragraph" w:styleId="10">
    <w:name w:val="footnote text"/>
    <w:basedOn w:val="1"/>
    <w:link w:val="21"/>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Hyperlink"/>
    <w:basedOn w:val="14"/>
    <w:unhideWhenUsed/>
    <w:qFormat/>
    <w:uiPriority w:val="99"/>
    <w:rPr>
      <w:color w:val="0000FF"/>
      <w:u w:val="single"/>
    </w:rPr>
  </w:style>
  <w:style w:type="character" w:styleId="16">
    <w:name w:val="footnote reference"/>
    <w:basedOn w:val="14"/>
    <w:semiHidden/>
    <w:unhideWhenUsed/>
    <w:qFormat/>
    <w:uiPriority w:val="99"/>
    <w:rPr>
      <w:vertAlign w:val="superscript"/>
    </w:rPr>
  </w:style>
  <w:style w:type="character" w:customStyle="1" w:styleId="17">
    <w:name w:val="页眉 Char"/>
    <w:basedOn w:val="14"/>
    <w:link w:val="8"/>
    <w:semiHidden/>
    <w:qFormat/>
    <w:uiPriority w:val="99"/>
    <w:rPr>
      <w:sz w:val="18"/>
      <w:szCs w:val="18"/>
    </w:rPr>
  </w:style>
  <w:style w:type="character" w:customStyle="1" w:styleId="18">
    <w:name w:val="页脚 Char"/>
    <w:basedOn w:val="14"/>
    <w:link w:val="7"/>
    <w:qFormat/>
    <w:uiPriority w:val="99"/>
    <w:rPr>
      <w:sz w:val="18"/>
      <w:szCs w:val="18"/>
    </w:rPr>
  </w:style>
  <w:style w:type="character" w:customStyle="1" w:styleId="19">
    <w:name w:val="批注文字 Char"/>
    <w:basedOn w:val="14"/>
    <w:link w:val="4"/>
    <w:qFormat/>
    <w:uiPriority w:val="0"/>
    <w:rPr>
      <w:rFonts w:ascii="Calibri" w:hAnsi="Calibri" w:eastAsia="宋体" w:cs="Times New Roman"/>
      <w:szCs w:val="24"/>
    </w:rPr>
  </w:style>
  <w:style w:type="character" w:customStyle="1" w:styleId="20">
    <w:name w:val="批注框文本 Char"/>
    <w:basedOn w:val="14"/>
    <w:link w:val="6"/>
    <w:qFormat/>
    <w:uiPriority w:val="0"/>
    <w:rPr>
      <w:rFonts w:ascii="Calibri" w:hAnsi="Calibri" w:eastAsia="宋体" w:cs="Times New Roman"/>
      <w:sz w:val="18"/>
      <w:szCs w:val="18"/>
    </w:rPr>
  </w:style>
  <w:style w:type="character" w:customStyle="1" w:styleId="21">
    <w:name w:val="脚注文本 Char"/>
    <w:basedOn w:val="14"/>
    <w:link w:val="10"/>
    <w:semiHidden/>
    <w:qFormat/>
    <w:uiPriority w:val="99"/>
    <w:rPr>
      <w:sz w:val="18"/>
      <w:szCs w:val="18"/>
    </w:rPr>
  </w:style>
  <w:style w:type="paragraph" w:customStyle="1" w:styleId="2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3">
    <w:name w:val="标题 1 Char"/>
    <w:basedOn w:val="14"/>
    <w:link w:val="2"/>
    <w:qFormat/>
    <w:uiPriority w:val="9"/>
    <w:rPr>
      <w:b/>
      <w:bCs/>
      <w:kern w:val="44"/>
      <w:sz w:val="44"/>
      <w:szCs w:val="44"/>
    </w:rPr>
  </w:style>
  <w:style w:type="paragraph" w:customStyle="1" w:styleId="24">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5">
    <w:name w:val="标题 2 Char"/>
    <w:basedOn w:val="14"/>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1836</Words>
  <Characters>10467</Characters>
  <Lines>87</Lines>
  <Paragraphs>24</Paragraphs>
  <TotalTime>1386</TotalTime>
  <ScaleCrop>false</ScaleCrop>
  <LinksUpToDate>false</LinksUpToDate>
  <CharactersWithSpaces>12279</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2025-05-29T14:34:00Z</dcterms:created>
  <dc:creator>admin</dc:creator>
  <cp:lastModifiedBy>owner</cp:lastModifiedBy>
  <dcterms:modified xsi:type="dcterms:W3CDTF">2025-11-11T08:55:59Z</dcterms:modified>
  <cp:revision>400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833287A5B607AE700FC4546864CB4B45</vt:lpwstr>
  </property>
</Properties>
</file>